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glossary/settings.xml" ContentType="application/vnd.openxmlformats-officedocument.wordprocessingml.settings+xml"/>
  <Override PartName="/word/glossary/document.xml" ContentType="application/vnd.openxmlformats-officedocument.wordprocessingml.document.glossary+xml"/>
  <Override PartName="/word/settings.xml" ContentType="application/vnd.openxmlformats-officedocument.wordprocessingml.settings+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glossary/styles.xml" ContentType="application/vnd.openxmlformats-officedocument.wordprocessingml.styles+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WithEffects.xml" ContentType="application/vnd.ms-word.stylesWithEffects+xml"/>
  <Override PartName="/word/glossary/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50B6" w:rsidRPr="00742597" w:rsidRDefault="007575EB" w:rsidP="00CF085B">
      <w:pPr>
        <w:jc w:val="both"/>
        <w:rPr>
          <w:rFonts w:ascii="Calibri" w:hAnsi="Calibri"/>
          <w:b/>
          <w:sz w:val="22"/>
          <w:szCs w:val="22"/>
          <w:u w:val="single"/>
        </w:rPr>
      </w:pPr>
      <w:r w:rsidRPr="00742597">
        <w:rPr>
          <w:rFonts w:ascii="Calibri" w:hAnsi="Calibri"/>
          <w:b/>
          <w:noProof/>
          <w:sz w:val="22"/>
          <w:szCs w:val="22"/>
          <w:u w:val="single"/>
        </w:rPr>
        <mc:AlternateContent>
          <mc:Choice Requires="wps">
            <w:drawing>
              <wp:anchor distT="0" distB="0" distL="114300" distR="114300" simplePos="0" relativeHeight="251661312" behindDoc="0" locked="0" layoutInCell="1" allowOverlap="1" wp14:anchorId="5A7DE9E9" wp14:editId="2B837DB7">
                <wp:simplePos x="0" y="0"/>
                <wp:positionH relativeFrom="column">
                  <wp:posOffset>-33020</wp:posOffset>
                </wp:positionH>
                <wp:positionV relativeFrom="paragraph">
                  <wp:posOffset>-78105</wp:posOffset>
                </wp:positionV>
                <wp:extent cx="5886450" cy="1009650"/>
                <wp:effectExtent l="0" t="0" r="19050" b="19050"/>
                <wp:wrapNone/>
                <wp:docPr id="9" name="Arrondir un rectangle avec un coin diagonal 9"/>
                <wp:cNvGraphicFramePr/>
                <a:graphic xmlns:a="http://schemas.openxmlformats.org/drawingml/2006/main">
                  <a:graphicData uri="http://schemas.microsoft.com/office/word/2010/wordprocessingShape">
                    <wps:wsp>
                      <wps:cNvSpPr/>
                      <wps:spPr>
                        <a:xfrm>
                          <a:off x="0" y="0"/>
                          <a:ext cx="5886450" cy="1009650"/>
                        </a:xfrm>
                        <a:prstGeom prst="round2DiagRect">
                          <a:avLst/>
                        </a:prstGeom>
                        <a:solidFill>
                          <a:srgbClr val="EFF9FF"/>
                        </a:solidFill>
                        <a:ln w="12700">
                          <a:prstDash val="sysDot"/>
                        </a:ln>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466573DB" id="Arrondir un rectangle avec un coin diagonal 9" o:spid="_x0000_s1026" style="position:absolute;margin-left:-2.6pt;margin-top:-6.15pt;width:463.5pt;height:7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886450,10096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" path="m168278,l5886450,r,l5886450,841372v,92937,-75341,168278,-168278,168278l,1009650r,l,168278c,75341,75341,,168278,xe" fillcolor="#eff9ff" strokecolor="#4f81bd [3204]" strokeweight="1pt">
                <v:stroke dashstyle="1 1"/>
                <v:path arrowok="t" o:connecttype="custom" o:connectlocs="168278,0;5886450,0;5886450,0;5886450,841372;5718172,1009650;0,1009650;0,1009650;0,168278;168278,0" o:connectangles="0,0,0,0,0,0,0,0,0"/>
              </v:shape>
            </w:pict>
          </mc:Fallback>
        </mc:AlternateContent>
      </w:r>
      <w:r w:rsidR="008246AB" w:rsidRPr="00742597">
        <w:rPr>
          <w:rFonts w:ascii="Calibri" w:hAnsi="Calibri"/>
          <w:noProof/>
          <w:sz w:val="22"/>
          <w:szCs w:val="22"/>
        </w:rPr>
        <mc:AlternateContent>
          <mc:Choice Requires="wps">
            <w:drawing>
              <wp:anchor distT="0" distB="0" distL="114300" distR="114300" simplePos="0" relativeHeight="251667456" behindDoc="0" locked="0" layoutInCell="1" allowOverlap="1" wp14:anchorId="45011E8B" wp14:editId="56FD9D07">
                <wp:simplePos x="0" y="0"/>
                <wp:positionH relativeFrom="column">
                  <wp:posOffset>500380</wp:posOffset>
                </wp:positionH>
                <wp:positionV relativeFrom="paragraph">
                  <wp:posOffset>17145</wp:posOffset>
                </wp:positionV>
                <wp:extent cx="5295900" cy="8477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5900" cy="847725"/>
                        </a:xfrm>
                        <a:prstGeom prst="rect">
                          <a:avLst/>
                        </a:prstGeom>
                        <a:noFill/>
                        <a:ln w="9525">
                          <a:noFill/>
                          <a:miter lim="800000"/>
                          <a:headEnd/>
                          <a:tailEnd/>
                        </a:ln>
                      </wps:spPr>
                      <wps:txbx>
                        <w:txbxContent>
                          <w:p w:rsidR="00937246" w:rsidRPr="007575EB" w:rsidRDefault="00937246" w:rsidP="00354014">
                            <w:pPr>
                              <w:pStyle w:val="Titre2"/>
                              <w:spacing w:before="0"/>
                              <w:jc w:val="center"/>
                              <w:rPr>
                                <w:rFonts w:ascii="Calibri" w:hAnsi="Calibri"/>
                                <w:color w:val="1F497D" w:themeColor="text2"/>
                                <w14:shadow w14:blurRad="114300" w14:dist="0" w14:dir="0" w14:sx="0" w14:sy="0" w14:kx="0" w14:ky="0" w14:algn="none">
                                  <w14:srgbClr w14:val="000000"/>
                                </w14:shadow>
                              </w:rPr>
                            </w:pPr>
                            <w:r w:rsidRPr="007575EB">
                              <w:rPr>
                                <w:rFonts w:ascii="Calibri" w:hAnsi="Calibri"/>
                                <w:color w:val="1F497D" w:themeColor="text2"/>
                                <w14:shadow w14:blurRad="114300" w14:dist="0" w14:dir="0" w14:sx="0" w14:sy="0" w14:kx="0" w14:ky="0" w14:algn="none">
                                  <w14:srgbClr w14:val="000000"/>
                                </w14:shadow>
                              </w:rPr>
                              <w:t xml:space="preserve">Préfiguration Cohorte Polyhandicap (PLH) </w:t>
                            </w:r>
                          </w:p>
                          <w:p w:rsidR="00937246" w:rsidRPr="007575EB" w:rsidRDefault="00937246" w:rsidP="007575EB">
                            <w:pPr>
                              <w:pStyle w:val="Titre2"/>
                              <w:spacing w:before="0"/>
                              <w:jc w:val="center"/>
                              <w:rPr>
                                <w:rFonts w:ascii="Calibri" w:hAnsi="Calibri"/>
                                <w:color w:val="1F497D" w:themeColor="text2"/>
                              </w:rPr>
                            </w:pPr>
                            <w:r w:rsidRPr="007575EB">
                              <w:rPr>
                                <w:rFonts w:ascii="Calibri" w:hAnsi="Calibri"/>
                                <w:color w:val="1F497D" w:themeColor="text2"/>
                                <w14:shadow w14:blurRad="114300" w14:dist="0" w14:dir="0" w14:sx="0" w14:sy="0" w14:kx="0" w14:ky="0" w14:algn="none">
                                  <w14:srgbClr w14:val="000000"/>
                                </w14:shadow>
                              </w:rPr>
                              <w:t xml:space="preserve">Compte-rendu </w:t>
                            </w:r>
                            <w:r>
                              <w:rPr>
                                <w:rFonts w:ascii="Calibri" w:hAnsi="Calibri"/>
                                <w:color w:val="1F497D" w:themeColor="text2"/>
                                <w14:shadow w14:blurRad="114300" w14:dist="0" w14:dir="0" w14:sx="0" w14:sy="0" w14:kx="0" w14:ky="0" w14:algn="none">
                                  <w14:srgbClr w14:val="000000"/>
                                </w14:shadow>
                              </w:rPr>
                              <w:t xml:space="preserve">de la </w:t>
                            </w:r>
                            <w:r w:rsidRPr="007575EB">
                              <w:rPr>
                                <w:rFonts w:ascii="Calibri" w:hAnsi="Calibri"/>
                                <w:color w:val="1F497D" w:themeColor="text2"/>
                              </w:rPr>
                              <w:t>Journée de réflexion n°1 : « Délimiter le système »</w:t>
                            </w:r>
                          </w:p>
                          <w:p w:rsidR="00937246" w:rsidRPr="007575EB" w:rsidRDefault="00937246" w:rsidP="00F4605C">
                            <w:pPr>
                              <w:pStyle w:val="Titre2"/>
                              <w:spacing w:before="0"/>
                              <w:jc w:val="center"/>
                              <w:rPr>
                                <w:rFonts w:ascii="Calibri" w:hAnsi="Calibri"/>
                                <w:color w:val="1F497D" w:themeColor="text2"/>
                                <w14:shadow w14:blurRad="114300" w14:dist="0" w14:dir="0" w14:sx="0" w14:sy="0" w14:kx="0" w14:ky="0" w14:algn="none">
                                  <w14:srgbClr w14:val="000000"/>
                                </w14:shadow>
                              </w:rPr>
                            </w:pPr>
                            <w:r w:rsidRPr="007575EB">
                              <w:rPr>
                                <w:rFonts w:ascii="Calibri" w:hAnsi="Calibri"/>
                                <w:color w:val="1F497D" w:themeColor="text2"/>
                                <w14:shadow w14:blurRad="114300" w14:dist="0" w14:dir="0" w14:sx="0" w14:sy="0" w14:kx="0" w14:ky="0" w14:algn="none">
                                  <w14:srgbClr w14:val="000000"/>
                                </w14:shadow>
                              </w:rPr>
                              <w:t xml:space="preserve">Date : 06/07/2018 </w:t>
                            </w:r>
                          </w:p>
                          <w:p w:rsidR="00937246" w:rsidRPr="007575EB" w:rsidRDefault="00937246" w:rsidP="002C5118">
                            <w:pPr>
                              <w:pStyle w:val="Titre2"/>
                              <w:spacing w:before="0"/>
                              <w:jc w:val="center"/>
                              <w:rPr>
                                <w:rFonts w:ascii="Calibri" w:hAnsi="Calibri"/>
                                <w:color w:val="1F497D" w:themeColor="text2"/>
                                <w:sz w:val="20"/>
                                <w:szCs w:val="20"/>
                                <w14:shadow w14:blurRad="63500" w14:dist="50800" w14:dir="5400000" w14:sx="0" w14:sy="0" w14:kx="0" w14:ky="0" w14:algn="none">
                                  <w14:srgbClr w14:val="000000">
                                    <w14:alpha w14:val="50000"/>
                                  </w14:srgbClr>
                                </w14:shadow>
                              </w:rPr>
                            </w:pPr>
                            <w:r w:rsidRPr="007575EB">
                              <w:rPr>
                                <w:rFonts w:ascii="Calibri" w:hAnsi="Calibri"/>
                                <w:color w:val="1F497D" w:themeColor="text2"/>
                                <w:sz w:val="20"/>
                                <w:szCs w:val="20"/>
                                <w14:shadow w14:blurRad="63500" w14:dist="50800" w14:dir="5400000" w14:sx="0" w14:sy="0" w14:kx="0" w14:ky="0" w14:algn="none">
                                  <w14:srgbClr w14:val="000000">
                                    <w14:alpha w14:val="50000"/>
                                  </w14:srgbClr>
                                </w14:shadow>
                              </w:rPr>
                              <w:t>Lieu </w:t>
                            </w:r>
                            <w:proofErr w:type="gramStart"/>
                            <w:r w:rsidRPr="007575EB">
                              <w:rPr>
                                <w:rFonts w:ascii="Calibri" w:hAnsi="Calibri"/>
                                <w:color w:val="1F497D" w:themeColor="text2"/>
                                <w:sz w:val="20"/>
                                <w:szCs w:val="20"/>
                                <w14:shadow w14:blurRad="63500" w14:dist="50800" w14:dir="5400000" w14:sx="0" w14:sy="0" w14:kx="0" w14:ky="0" w14:algn="none">
                                  <w14:srgbClr w14:val="000000">
                                    <w14:alpha w14:val="50000"/>
                                  </w14:srgbClr>
                                </w14:shadow>
                              </w:rPr>
                              <w:t>:  INSERM</w:t>
                            </w:r>
                            <w:proofErr w:type="gramEnd"/>
                            <w:r w:rsidRPr="007575EB">
                              <w:rPr>
                                <w:rFonts w:ascii="Calibri" w:hAnsi="Calibri"/>
                                <w:color w:val="1F497D" w:themeColor="text2"/>
                                <w:sz w:val="20"/>
                                <w:szCs w:val="20"/>
                                <w14:shadow w14:blurRad="63500" w14:dist="50800" w14:dir="5400000" w14:sx="0" w14:sy="0" w14:kx="0" w14:ky="0" w14:algn="none">
                                  <w14:srgbClr w14:val="000000">
                                    <w14:alpha w14:val="50000"/>
                                  </w14:srgbClr>
                                </w14:shadow>
                              </w:rPr>
                              <w:t xml:space="preserve"> ADS- Salle 133- Paris 13</w:t>
                            </w:r>
                            <w:r w:rsidRPr="007575EB">
                              <w:rPr>
                                <w:rFonts w:ascii="Calibri" w:hAnsi="Calibri"/>
                                <w:color w:val="1F497D" w:themeColor="text2"/>
                                <w:sz w:val="20"/>
                                <w:szCs w:val="20"/>
                                <w:vertAlign w:val="superscript"/>
                                <w14:shadow w14:blurRad="63500" w14:dist="50800" w14:dir="5400000" w14:sx="0" w14:sy="0" w14:kx="0" w14:ky="0" w14:algn="none">
                                  <w14:srgbClr w14:val="000000">
                                    <w14:alpha w14:val="50000"/>
                                  </w14:srgbClr>
                                </w14:shadow>
                              </w:rPr>
                              <w:t>ème</w:t>
                            </w:r>
                            <w:r w:rsidRPr="007575EB">
                              <w:rPr>
                                <w:rFonts w:ascii="Calibri" w:hAnsi="Calibri"/>
                                <w:color w:val="1F497D" w:themeColor="text2"/>
                                <w:sz w:val="20"/>
                                <w:szCs w:val="20"/>
                                <w14:shadow w14:blurRad="63500" w14:dist="50800" w14:dir="5400000" w14:sx="0" w14:sy="0" w14:kx="0" w14:ky="0" w14:algn="none">
                                  <w14:srgbClr w14:val="000000">
                                    <w14:alpha w14:val="50000"/>
                                  </w14:srgbClr>
                                </w14:shadow>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39.4pt;margin-top:1.35pt;width:417pt;height:66.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" filled="f" stroked="f">
                <v:textbox>
                  <w:txbxContent>
                    <w:p w:rsidR="00937246" w:rsidRPr="007575EB" w:rsidRDefault="00937246" w:rsidP="00354014">
                      <w:pPr>
                        <w:pStyle w:val="Titre2"/>
                        <w:spacing w:before="0"/>
                        <w:jc w:val="center"/>
                        <w:rPr>
                          <w:rFonts w:ascii="Calibri" w:hAnsi="Calibri"/>
                          <w:color w:val="1F497D" w:themeColor="text2"/>
                          <w14:shadow w14:blurRad="114300" w14:dist="0" w14:dir="0" w14:sx="0" w14:sy="0" w14:kx="0" w14:ky="0" w14:algn="none">
                            <w14:srgbClr w14:val="000000"/>
                          </w14:shadow>
                        </w:rPr>
                      </w:pPr>
                      <w:r w:rsidRPr="007575EB">
                        <w:rPr>
                          <w:rFonts w:ascii="Calibri" w:hAnsi="Calibri"/>
                          <w:color w:val="1F497D" w:themeColor="text2"/>
                          <w14:shadow w14:blurRad="114300" w14:dist="0" w14:dir="0" w14:sx="0" w14:sy="0" w14:kx="0" w14:ky="0" w14:algn="none">
                            <w14:srgbClr w14:val="000000"/>
                          </w14:shadow>
                        </w:rPr>
                        <w:t xml:space="preserve">Préfiguration Cohorte Polyhandicap (PLH) </w:t>
                      </w:r>
                    </w:p>
                    <w:p w:rsidR="00937246" w:rsidRPr="007575EB" w:rsidRDefault="00937246" w:rsidP="007575EB">
                      <w:pPr>
                        <w:pStyle w:val="Titre2"/>
                        <w:spacing w:before="0"/>
                        <w:jc w:val="center"/>
                        <w:rPr>
                          <w:rFonts w:ascii="Calibri" w:hAnsi="Calibri"/>
                          <w:color w:val="1F497D" w:themeColor="text2"/>
                        </w:rPr>
                      </w:pPr>
                      <w:r w:rsidRPr="007575EB">
                        <w:rPr>
                          <w:rFonts w:ascii="Calibri" w:hAnsi="Calibri"/>
                          <w:color w:val="1F497D" w:themeColor="text2"/>
                          <w14:shadow w14:blurRad="114300" w14:dist="0" w14:dir="0" w14:sx="0" w14:sy="0" w14:kx="0" w14:ky="0" w14:algn="none">
                            <w14:srgbClr w14:val="000000"/>
                          </w14:shadow>
                        </w:rPr>
                        <w:t xml:space="preserve">Compte-rendu </w:t>
                      </w:r>
                      <w:r>
                        <w:rPr>
                          <w:rFonts w:ascii="Calibri" w:hAnsi="Calibri"/>
                          <w:color w:val="1F497D" w:themeColor="text2"/>
                          <w14:shadow w14:blurRad="114300" w14:dist="0" w14:dir="0" w14:sx="0" w14:sy="0" w14:kx="0" w14:ky="0" w14:algn="none">
                            <w14:srgbClr w14:val="000000"/>
                          </w14:shadow>
                        </w:rPr>
                        <w:t xml:space="preserve">de la </w:t>
                      </w:r>
                      <w:r w:rsidRPr="007575EB">
                        <w:rPr>
                          <w:rFonts w:ascii="Calibri" w:hAnsi="Calibri"/>
                          <w:color w:val="1F497D" w:themeColor="text2"/>
                        </w:rPr>
                        <w:t>Journée de réflexion n°1 : « Délimiter le système »</w:t>
                      </w:r>
                    </w:p>
                    <w:p w:rsidR="00937246" w:rsidRPr="007575EB" w:rsidRDefault="00937246" w:rsidP="00F4605C">
                      <w:pPr>
                        <w:pStyle w:val="Titre2"/>
                        <w:spacing w:before="0"/>
                        <w:jc w:val="center"/>
                        <w:rPr>
                          <w:rFonts w:ascii="Calibri" w:hAnsi="Calibri"/>
                          <w:color w:val="1F497D" w:themeColor="text2"/>
                          <w14:shadow w14:blurRad="114300" w14:dist="0" w14:dir="0" w14:sx="0" w14:sy="0" w14:kx="0" w14:ky="0" w14:algn="none">
                            <w14:srgbClr w14:val="000000"/>
                          </w14:shadow>
                        </w:rPr>
                      </w:pPr>
                      <w:r w:rsidRPr="007575EB">
                        <w:rPr>
                          <w:rFonts w:ascii="Calibri" w:hAnsi="Calibri"/>
                          <w:color w:val="1F497D" w:themeColor="text2"/>
                          <w14:shadow w14:blurRad="114300" w14:dist="0" w14:dir="0" w14:sx="0" w14:sy="0" w14:kx="0" w14:ky="0" w14:algn="none">
                            <w14:srgbClr w14:val="000000"/>
                          </w14:shadow>
                        </w:rPr>
                        <w:t xml:space="preserve">Date : 06/07/2018 </w:t>
                      </w:r>
                    </w:p>
                    <w:p w:rsidR="00937246" w:rsidRPr="007575EB" w:rsidRDefault="00937246" w:rsidP="002C5118">
                      <w:pPr>
                        <w:pStyle w:val="Titre2"/>
                        <w:spacing w:before="0"/>
                        <w:jc w:val="center"/>
                        <w:rPr>
                          <w:rFonts w:ascii="Calibri" w:hAnsi="Calibri"/>
                          <w:color w:val="1F497D" w:themeColor="text2"/>
                          <w:sz w:val="20"/>
                          <w:szCs w:val="20"/>
                          <w14:shadow w14:blurRad="63500" w14:dist="50800" w14:dir="5400000" w14:sx="0" w14:sy="0" w14:kx="0" w14:ky="0" w14:algn="none">
                            <w14:srgbClr w14:val="000000">
                              <w14:alpha w14:val="50000"/>
                            </w14:srgbClr>
                          </w14:shadow>
                        </w:rPr>
                      </w:pPr>
                      <w:r w:rsidRPr="007575EB">
                        <w:rPr>
                          <w:rFonts w:ascii="Calibri" w:hAnsi="Calibri"/>
                          <w:color w:val="1F497D" w:themeColor="text2"/>
                          <w:sz w:val="20"/>
                          <w:szCs w:val="20"/>
                          <w14:shadow w14:blurRad="63500" w14:dist="50800" w14:dir="5400000" w14:sx="0" w14:sy="0" w14:kx="0" w14:ky="0" w14:algn="none">
                            <w14:srgbClr w14:val="000000">
                              <w14:alpha w14:val="50000"/>
                            </w14:srgbClr>
                          </w14:shadow>
                        </w:rPr>
                        <w:t>Lieu :  INSERM ADS- Salle 133- Paris 13</w:t>
                      </w:r>
                      <w:r w:rsidRPr="007575EB">
                        <w:rPr>
                          <w:rFonts w:ascii="Calibri" w:hAnsi="Calibri"/>
                          <w:color w:val="1F497D" w:themeColor="text2"/>
                          <w:sz w:val="20"/>
                          <w:szCs w:val="20"/>
                          <w:vertAlign w:val="superscript"/>
                          <w14:shadow w14:blurRad="63500" w14:dist="50800" w14:dir="5400000" w14:sx="0" w14:sy="0" w14:kx="0" w14:ky="0" w14:algn="none">
                            <w14:srgbClr w14:val="000000">
                              <w14:alpha w14:val="50000"/>
                            </w14:srgbClr>
                          </w14:shadow>
                        </w:rPr>
                        <w:t>ème</w:t>
                      </w:r>
                      <w:r w:rsidRPr="007575EB">
                        <w:rPr>
                          <w:rFonts w:ascii="Calibri" w:hAnsi="Calibri"/>
                          <w:color w:val="1F497D" w:themeColor="text2"/>
                          <w:sz w:val="20"/>
                          <w:szCs w:val="20"/>
                          <w14:shadow w14:blurRad="63500" w14:dist="50800" w14:dir="5400000" w14:sx="0" w14:sy="0" w14:kx="0" w14:ky="0" w14:algn="none">
                            <w14:srgbClr w14:val="000000">
                              <w14:alpha w14:val="50000"/>
                            </w14:srgbClr>
                          </w14:shadow>
                        </w:rPr>
                        <w:t xml:space="preserve"> </w:t>
                      </w:r>
                    </w:p>
                  </w:txbxContent>
                </v:textbox>
              </v:shape>
            </w:pict>
          </mc:Fallback>
        </mc:AlternateContent>
      </w:r>
    </w:p>
    <w:p w:rsidR="005E7CB5" w:rsidRPr="00742597" w:rsidRDefault="005E7CB5" w:rsidP="00CF085B">
      <w:pPr>
        <w:jc w:val="both"/>
        <w:rPr>
          <w:rFonts w:ascii="Calibri" w:hAnsi="Calibri"/>
          <w:sz w:val="22"/>
          <w:szCs w:val="22"/>
        </w:rPr>
      </w:pPr>
    </w:p>
    <w:p w:rsidR="002C5118" w:rsidRPr="00742597" w:rsidRDefault="002C5118" w:rsidP="00CF085B">
      <w:pPr>
        <w:jc w:val="both"/>
        <w:rPr>
          <w:rFonts w:ascii="Calibri" w:hAnsi="Calibri"/>
          <w:sz w:val="22"/>
          <w:szCs w:val="22"/>
        </w:rPr>
      </w:pPr>
    </w:p>
    <w:p w:rsidR="002C5118" w:rsidRPr="00742597" w:rsidRDefault="002C5118" w:rsidP="00CF085B">
      <w:pPr>
        <w:jc w:val="both"/>
        <w:rPr>
          <w:rFonts w:ascii="Calibri" w:hAnsi="Calibri"/>
          <w:sz w:val="22"/>
          <w:szCs w:val="22"/>
        </w:rPr>
      </w:pPr>
    </w:p>
    <w:p w:rsidR="002C5118" w:rsidRPr="00742597" w:rsidRDefault="002C5118" w:rsidP="00CF085B">
      <w:pPr>
        <w:jc w:val="both"/>
        <w:rPr>
          <w:rFonts w:ascii="Calibri" w:hAnsi="Calibri"/>
          <w:sz w:val="22"/>
          <w:szCs w:val="22"/>
        </w:rPr>
      </w:pPr>
    </w:p>
    <w:p w:rsidR="002C5118" w:rsidRPr="00742597" w:rsidRDefault="002C5118" w:rsidP="00CF085B">
      <w:pPr>
        <w:jc w:val="both"/>
        <w:rPr>
          <w:rFonts w:ascii="Calibri" w:hAnsi="Calibri"/>
          <w:sz w:val="22"/>
          <w:szCs w:val="22"/>
        </w:rPr>
      </w:pPr>
    </w:p>
    <w:p w:rsidR="001A680B" w:rsidRPr="00742597" w:rsidRDefault="001A680B" w:rsidP="00CF085B">
      <w:pPr>
        <w:jc w:val="both"/>
        <w:rPr>
          <w:rFonts w:ascii="Calibri" w:hAnsi="Calibri"/>
          <w:sz w:val="22"/>
          <w:szCs w:val="22"/>
        </w:rPr>
      </w:pPr>
    </w:p>
    <w:p w:rsidR="00362DFE" w:rsidRPr="00742597" w:rsidRDefault="00362DFE" w:rsidP="00362DFE">
      <w:pPr>
        <w:rPr>
          <w:rFonts w:ascii="Calibri" w:hAnsi="Calibri"/>
          <w:sz w:val="22"/>
          <w:szCs w:val="22"/>
          <w:u w:val="double"/>
        </w:rPr>
      </w:pPr>
      <w:r w:rsidRPr="00742597">
        <w:rPr>
          <w:rFonts w:ascii="Calibri" w:hAnsi="Calibri"/>
          <w:b/>
          <w:sz w:val="22"/>
          <w:szCs w:val="22"/>
        </w:rPr>
        <w:t>Personnes présentes (par ordre alphabétique)</w:t>
      </w:r>
      <w:r w:rsidRPr="00742597">
        <w:rPr>
          <w:rFonts w:ascii="Calibri" w:hAnsi="Calibri"/>
          <w:sz w:val="22"/>
          <w:szCs w:val="22"/>
        </w:rPr>
        <w:t xml:space="preserve"> : </w:t>
      </w:r>
    </w:p>
    <w:p w:rsidR="000F70B9" w:rsidRPr="00742597" w:rsidRDefault="000F70B9" w:rsidP="00D56315">
      <w:pPr>
        <w:jc w:val="both"/>
        <w:rPr>
          <w:rFonts w:ascii="Calibri" w:hAnsi="Calibri"/>
          <w:sz w:val="22"/>
          <w:szCs w:val="22"/>
        </w:rPr>
      </w:pPr>
      <w:r w:rsidRPr="00742597">
        <w:rPr>
          <w:rFonts w:ascii="Calibri" w:hAnsi="Calibri"/>
          <w:sz w:val="22"/>
          <w:szCs w:val="22"/>
        </w:rPr>
        <w:t xml:space="preserve">Pascal </w:t>
      </w:r>
      <w:proofErr w:type="spellStart"/>
      <w:r w:rsidRPr="00742597">
        <w:rPr>
          <w:rFonts w:ascii="Calibri" w:hAnsi="Calibri"/>
          <w:sz w:val="22"/>
          <w:szCs w:val="22"/>
        </w:rPr>
        <w:t>Auquier</w:t>
      </w:r>
      <w:proofErr w:type="spellEnd"/>
      <w:r w:rsidRPr="00742597">
        <w:rPr>
          <w:rFonts w:ascii="Calibri" w:hAnsi="Calibri"/>
          <w:sz w:val="22"/>
          <w:szCs w:val="22"/>
        </w:rPr>
        <w:t xml:space="preserve">, </w:t>
      </w:r>
      <w:r w:rsidR="00B87AD9" w:rsidRPr="00742597">
        <w:rPr>
          <w:rFonts w:ascii="Calibri" w:hAnsi="Calibri"/>
          <w:sz w:val="22"/>
          <w:szCs w:val="22"/>
        </w:rPr>
        <w:t xml:space="preserve">Murielle Bègue, </w:t>
      </w:r>
      <w:r w:rsidRPr="00742597">
        <w:rPr>
          <w:rFonts w:ascii="Calibri" w:hAnsi="Calibri"/>
          <w:sz w:val="22"/>
          <w:szCs w:val="22"/>
        </w:rPr>
        <w:t xml:space="preserve">Thierry Billette </w:t>
      </w:r>
      <w:r w:rsidR="00721DD8" w:rsidRPr="00742597">
        <w:rPr>
          <w:rFonts w:ascii="Calibri" w:hAnsi="Calibri"/>
          <w:sz w:val="22"/>
          <w:szCs w:val="22"/>
        </w:rPr>
        <w:t xml:space="preserve">de </w:t>
      </w:r>
      <w:proofErr w:type="spellStart"/>
      <w:r w:rsidR="00721DD8" w:rsidRPr="00742597">
        <w:rPr>
          <w:rFonts w:ascii="Calibri" w:hAnsi="Calibri"/>
          <w:sz w:val="22"/>
          <w:szCs w:val="22"/>
        </w:rPr>
        <w:t>Villemeur</w:t>
      </w:r>
      <w:proofErr w:type="spellEnd"/>
      <w:r w:rsidR="00721DD8" w:rsidRPr="00742597">
        <w:rPr>
          <w:rFonts w:ascii="Calibri" w:hAnsi="Calibri"/>
          <w:sz w:val="22"/>
          <w:szCs w:val="22"/>
        </w:rPr>
        <w:t xml:space="preserve">, </w:t>
      </w:r>
      <w:r w:rsidR="00B87AD9" w:rsidRPr="00742597">
        <w:rPr>
          <w:rFonts w:ascii="Calibri" w:hAnsi="Calibri"/>
          <w:sz w:val="22"/>
          <w:szCs w:val="22"/>
        </w:rPr>
        <w:t>Cyril</w:t>
      </w:r>
      <w:r w:rsidR="00E56A7C">
        <w:rPr>
          <w:rFonts w:ascii="Calibri" w:hAnsi="Calibri"/>
          <w:sz w:val="22"/>
          <w:szCs w:val="22"/>
        </w:rPr>
        <w:t>le</w:t>
      </w:r>
      <w:r w:rsidR="00B87AD9" w:rsidRPr="00742597">
        <w:rPr>
          <w:rFonts w:ascii="Calibri" w:hAnsi="Calibri"/>
          <w:sz w:val="22"/>
          <w:szCs w:val="22"/>
        </w:rPr>
        <w:t xml:space="preserve"> </w:t>
      </w:r>
      <w:proofErr w:type="spellStart"/>
      <w:r w:rsidR="00B87AD9" w:rsidRPr="00742597">
        <w:rPr>
          <w:rFonts w:ascii="Calibri" w:hAnsi="Calibri"/>
          <w:sz w:val="22"/>
          <w:szCs w:val="22"/>
        </w:rPr>
        <w:t>Delpierre</w:t>
      </w:r>
      <w:proofErr w:type="spellEnd"/>
      <w:r w:rsidR="00B87AD9" w:rsidRPr="00742597">
        <w:rPr>
          <w:rFonts w:ascii="Calibri" w:hAnsi="Calibri"/>
          <w:sz w:val="22"/>
          <w:szCs w:val="22"/>
        </w:rPr>
        <w:t xml:space="preserve">, </w:t>
      </w:r>
      <w:r w:rsidRPr="00742597">
        <w:rPr>
          <w:rFonts w:ascii="Calibri" w:hAnsi="Calibri"/>
          <w:sz w:val="22"/>
          <w:szCs w:val="22"/>
        </w:rPr>
        <w:t>Jean</w:t>
      </w:r>
      <w:r w:rsidR="00E56A7C">
        <w:rPr>
          <w:rFonts w:ascii="Calibri" w:hAnsi="Calibri"/>
          <w:sz w:val="22"/>
          <w:szCs w:val="22"/>
        </w:rPr>
        <w:t>-</w:t>
      </w:r>
      <w:r w:rsidRPr="00742597">
        <w:rPr>
          <w:rFonts w:ascii="Calibri" w:hAnsi="Calibri"/>
          <w:sz w:val="22"/>
          <w:szCs w:val="22"/>
        </w:rPr>
        <w:t xml:space="preserve">Claude </w:t>
      </w:r>
      <w:r w:rsidR="00721DD8" w:rsidRPr="00742597">
        <w:rPr>
          <w:rFonts w:ascii="Calibri" w:hAnsi="Calibri"/>
          <w:sz w:val="22"/>
          <w:szCs w:val="22"/>
        </w:rPr>
        <w:t xml:space="preserve">K. </w:t>
      </w:r>
      <w:r w:rsidR="00B87AD9" w:rsidRPr="00742597">
        <w:rPr>
          <w:rFonts w:ascii="Calibri" w:hAnsi="Calibri"/>
          <w:sz w:val="22"/>
          <w:szCs w:val="22"/>
        </w:rPr>
        <w:t>Dupont,</w:t>
      </w:r>
      <w:r w:rsidR="00721DD8" w:rsidRPr="00742597">
        <w:rPr>
          <w:rFonts w:ascii="Calibri" w:hAnsi="Calibri"/>
          <w:sz w:val="22"/>
          <w:szCs w:val="22"/>
        </w:rPr>
        <w:t xml:space="preserve"> </w:t>
      </w:r>
      <w:r w:rsidRPr="00742597">
        <w:rPr>
          <w:rFonts w:ascii="Calibri" w:hAnsi="Calibri"/>
          <w:sz w:val="22"/>
          <w:szCs w:val="22"/>
        </w:rPr>
        <w:t xml:space="preserve">Yann </w:t>
      </w:r>
      <w:proofErr w:type="spellStart"/>
      <w:r w:rsidRPr="00742597">
        <w:rPr>
          <w:rFonts w:ascii="Calibri" w:hAnsi="Calibri"/>
          <w:sz w:val="22"/>
          <w:szCs w:val="22"/>
        </w:rPr>
        <w:t>Mi</w:t>
      </w:r>
      <w:r w:rsidR="00B87AD9" w:rsidRPr="00742597">
        <w:rPr>
          <w:rFonts w:ascii="Calibri" w:hAnsi="Calibri"/>
          <w:sz w:val="22"/>
          <w:szCs w:val="22"/>
        </w:rPr>
        <w:t>kaëloff</w:t>
      </w:r>
      <w:proofErr w:type="spellEnd"/>
      <w:r w:rsidR="00B87AD9" w:rsidRPr="00742597">
        <w:rPr>
          <w:rFonts w:ascii="Calibri" w:hAnsi="Calibri"/>
          <w:sz w:val="22"/>
          <w:szCs w:val="22"/>
        </w:rPr>
        <w:t>,</w:t>
      </w:r>
      <w:r w:rsidRPr="00742597">
        <w:rPr>
          <w:rFonts w:ascii="Calibri" w:hAnsi="Calibri"/>
          <w:sz w:val="22"/>
          <w:szCs w:val="22"/>
        </w:rPr>
        <w:t xml:space="preserve"> Carole Peintre</w:t>
      </w:r>
      <w:r w:rsidR="00B87AD9" w:rsidRPr="00742597">
        <w:rPr>
          <w:rFonts w:ascii="Calibri" w:hAnsi="Calibri"/>
          <w:sz w:val="22"/>
          <w:szCs w:val="22"/>
        </w:rPr>
        <w:t xml:space="preserve">, </w:t>
      </w:r>
      <w:proofErr w:type="spellStart"/>
      <w:r w:rsidR="00B87AD9" w:rsidRPr="00742597">
        <w:rPr>
          <w:rFonts w:ascii="Calibri" w:hAnsi="Calibri"/>
          <w:sz w:val="22"/>
          <w:szCs w:val="22"/>
        </w:rPr>
        <w:t>Mariem</w:t>
      </w:r>
      <w:proofErr w:type="spellEnd"/>
      <w:r w:rsidR="00B87AD9" w:rsidRPr="00742597">
        <w:rPr>
          <w:rFonts w:ascii="Calibri" w:hAnsi="Calibri"/>
          <w:sz w:val="22"/>
          <w:szCs w:val="22"/>
        </w:rPr>
        <w:t xml:space="preserve"> </w:t>
      </w:r>
      <w:proofErr w:type="spellStart"/>
      <w:r w:rsidR="00B87AD9" w:rsidRPr="00742597">
        <w:rPr>
          <w:rFonts w:ascii="Calibri" w:hAnsi="Calibri"/>
          <w:sz w:val="22"/>
          <w:szCs w:val="22"/>
        </w:rPr>
        <w:t>Raho</w:t>
      </w:r>
      <w:proofErr w:type="spellEnd"/>
      <w:r w:rsidR="00B87AD9" w:rsidRPr="00742597">
        <w:rPr>
          <w:rFonts w:ascii="Calibri" w:hAnsi="Calibri"/>
          <w:sz w:val="22"/>
          <w:szCs w:val="22"/>
        </w:rPr>
        <w:t>, Isabelle Raynaud, Marie-Christine Rousseau</w:t>
      </w:r>
    </w:p>
    <w:p w:rsidR="00721DD8" w:rsidRPr="00742597" w:rsidRDefault="00721DD8" w:rsidP="000F70B9">
      <w:pPr>
        <w:rPr>
          <w:rFonts w:ascii="Calibri" w:hAnsi="Calibri"/>
          <w:sz w:val="22"/>
          <w:szCs w:val="22"/>
        </w:rPr>
      </w:pPr>
    </w:p>
    <w:p w:rsidR="00362DFE" w:rsidRPr="00742597" w:rsidRDefault="00721DD8" w:rsidP="00633762">
      <w:pPr>
        <w:jc w:val="both"/>
        <w:rPr>
          <w:rFonts w:ascii="Calibri" w:hAnsi="Calibri"/>
          <w:sz w:val="22"/>
          <w:szCs w:val="22"/>
        </w:rPr>
      </w:pPr>
      <w:r w:rsidRPr="00742597">
        <w:rPr>
          <w:rFonts w:ascii="Calibri" w:hAnsi="Calibri"/>
          <w:b/>
          <w:sz w:val="22"/>
          <w:szCs w:val="22"/>
        </w:rPr>
        <w:t>Excusée</w:t>
      </w:r>
      <w:r w:rsidRPr="00742597">
        <w:rPr>
          <w:rFonts w:ascii="Calibri" w:hAnsi="Calibri"/>
          <w:sz w:val="22"/>
          <w:szCs w:val="22"/>
        </w:rPr>
        <w:t> : Régine Scelles</w:t>
      </w:r>
    </w:p>
    <w:p w:rsidR="00362DFE" w:rsidRPr="00742597" w:rsidRDefault="00362DFE" w:rsidP="00362DFE">
      <w:pPr>
        <w:rPr>
          <w:rFonts w:ascii="Calibri" w:hAnsi="Calibri"/>
          <w:sz w:val="22"/>
          <w:szCs w:val="22"/>
        </w:rPr>
      </w:pPr>
    </w:p>
    <w:p w:rsidR="0093423A" w:rsidRPr="00742597" w:rsidRDefault="00D61D64" w:rsidP="00EA0995">
      <w:pPr>
        <w:pBdr>
          <w:top w:val="single" w:sz="12" w:space="1" w:color="C0504D" w:themeColor="accent2"/>
          <w:left w:val="single" w:sz="12" w:space="4" w:color="C0504D" w:themeColor="accent2"/>
          <w:bottom w:val="single" w:sz="12" w:space="1" w:color="C0504D" w:themeColor="accent2"/>
          <w:right w:val="single" w:sz="12" w:space="4" w:color="C0504D" w:themeColor="accent2"/>
        </w:pBdr>
        <w:rPr>
          <w:rFonts w:ascii="Calibri" w:hAnsi="Calibri"/>
          <w:b/>
          <w:i/>
          <w:color w:val="C00000"/>
          <w:sz w:val="22"/>
          <w:szCs w:val="22"/>
        </w:rPr>
      </w:pPr>
      <w:r w:rsidRPr="00742597">
        <w:rPr>
          <w:rFonts w:ascii="Calibri" w:hAnsi="Calibri"/>
          <w:b/>
          <w:i/>
          <w:color w:val="C00000"/>
          <w:sz w:val="22"/>
          <w:szCs w:val="22"/>
        </w:rPr>
        <w:t xml:space="preserve">I. </w:t>
      </w:r>
      <w:r w:rsidR="00EE2496" w:rsidRPr="00742597">
        <w:rPr>
          <w:rFonts w:ascii="Calibri" w:hAnsi="Calibri"/>
          <w:b/>
          <w:i/>
          <w:color w:val="C00000"/>
          <w:sz w:val="22"/>
          <w:szCs w:val="22"/>
        </w:rPr>
        <w:t xml:space="preserve"> </w:t>
      </w:r>
      <w:r w:rsidR="007D455F" w:rsidRPr="00742597">
        <w:rPr>
          <w:rFonts w:ascii="Calibri" w:hAnsi="Calibri"/>
          <w:b/>
          <w:i/>
          <w:color w:val="C00000"/>
          <w:sz w:val="22"/>
          <w:szCs w:val="22"/>
        </w:rPr>
        <w:t xml:space="preserve">Présentation de l’étude de préfiguration </w:t>
      </w:r>
      <w:r w:rsidR="00EE2496" w:rsidRPr="00742597">
        <w:rPr>
          <w:rFonts w:ascii="Calibri" w:hAnsi="Calibri"/>
          <w:b/>
          <w:i/>
          <w:color w:val="C00000"/>
          <w:sz w:val="22"/>
          <w:szCs w:val="22"/>
        </w:rPr>
        <w:t xml:space="preserve">– Modifications </w:t>
      </w:r>
    </w:p>
    <w:p w:rsidR="003C0612" w:rsidRPr="00742597" w:rsidRDefault="003C0612" w:rsidP="003C0612">
      <w:pPr>
        <w:pStyle w:val="Paragraphedeliste"/>
        <w:jc w:val="both"/>
        <w:rPr>
          <w:rFonts w:ascii="Calibri" w:hAnsi="Calibri"/>
          <w:sz w:val="22"/>
          <w:szCs w:val="22"/>
          <w:u w:val="single"/>
        </w:rPr>
      </w:pPr>
    </w:p>
    <w:p w:rsidR="000F70B9" w:rsidRPr="00742597" w:rsidRDefault="006B75F3" w:rsidP="00293B6F">
      <w:pPr>
        <w:pStyle w:val="Paragraphedeliste"/>
        <w:numPr>
          <w:ilvl w:val="0"/>
          <w:numId w:val="4"/>
        </w:numPr>
        <w:jc w:val="both"/>
        <w:rPr>
          <w:rFonts w:ascii="Calibri" w:hAnsi="Calibri"/>
          <w:sz w:val="22"/>
          <w:szCs w:val="22"/>
          <w:u w:val="single"/>
        </w:rPr>
      </w:pPr>
      <w:r w:rsidRPr="00742597">
        <w:rPr>
          <w:rFonts w:ascii="Calibri" w:hAnsi="Calibri"/>
          <w:sz w:val="22"/>
          <w:szCs w:val="22"/>
          <w:u w:val="single"/>
        </w:rPr>
        <w:t>P</w:t>
      </w:r>
      <w:r w:rsidR="003C0612" w:rsidRPr="00742597">
        <w:rPr>
          <w:rFonts w:ascii="Calibri" w:hAnsi="Calibri"/>
          <w:sz w:val="22"/>
          <w:szCs w:val="22"/>
          <w:u w:val="single"/>
        </w:rPr>
        <w:t>résentation</w:t>
      </w:r>
      <w:r w:rsidR="00A042BF" w:rsidRPr="00742597">
        <w:rPr>
          <w:rFonts w:ascii="Calibri" w:hAnsi="Calibri"/>
          <w:sz w:val="22"/>
          <w:szCs w:val="22"/>
          <w:u w:val="single"/>
        </w:rPr>
        <w:t xml:space="preserve"> des participants </w:t>
      </w:r>
      <w:r w:rsidR="0099362F" w:rsidRPr="00742597">
        <w:rPr>
          <w:rFonts w:ascii="Calibri" w:hAnsi="Calibri"/>
          <w:sz w:val="22"/>
          <w:szCs w:val="22"/>
          <w:u w:val="single"/>
        </w:rPr>
        <w:t xml:space="preserve">et rappel du contexte </w:t>
      </w:r>
    </w:p>
    <w:p w:rsidR="00A042BF" w:rsidRPr="00742597" w:rsidRDefault="00A042BF" w:rsidP="003A209E">
      <w:pPr>
        <w:jc w:val="both"/>
        <w:rPr>
          <w:rFonts w:ascii="Calibri" w:hAnsi="Calibri"/>
          <w:sz w:val="22"/>
          <w:szCs w:val="22"/>
          <w:u w:val="single"/>
        </w:rPr>
      </w:pPr>
    </w:p>
    <w:p w:rsidR="007D455F" w:rsidRPr="00742597" w:rsidRDefault="007D455F" w:rsidP="00293B6F">
      <w:pPr>
        <w:pStyle w:val="Paragraphedeliste"/>
        <w:numPr>
          <w:ilvl w:val="0"/>
          <w:numId w:val="5"/>
        </w:numPr>
        <w:jc w:val="both"/>
        <w:rPr>
          <w:rFonts w:ascii="Calibri" w:hAnsi="Calibri"/>
          <w:sz w:val="22"/>
          <w:szCs w:val="22"/>
          <w:u w:val="single"/>
        </w:rPr>
      </w:pPr>
      <w:r w:rsidRPr="00742597">
        <w:rPr>
          <w:rFonts w:ascii="Calibri" w:hAnsi="Calibri"/>
          <w:sz w:val="22"/>
          <w:szCs w:val="22"/>
          <w:u w:val="single"/>
        </w:rPr>
        <w:t>Interaction</w:t>
      </w:r>
      <w:r w:rsidR="006B75F3" w:rsidRPr="00742597">
        <w:rPr>
          <w:rFonts w:ascii="Calibri" w:hAnsi="Calibri"/>
          <w:sz w:val="22"/>
          <w:szCs w:val="22"/>
          <w:u w:val="single"/>
        </w:rPr>
        <w:t>s</w:t>
      </w:r>
      <w:r w:rsidRPr="00742597">
        <w:rPr>
          <w:rFonts w:ascii="Calibri" w:hAnsi="Calibri"/>
          <w:sz w:val="22"/>
          <w:szCs w:val="22"/>
          <w:u w:val="single"/>
        </w:rPr>
        <w:t xml:space="preserve"> avec le GT </w:t>
      </w:r>
      <w:proofErr w:type="spellStart"/>
      <w:r w:rsidRPr="00742597">
        <w:rPr>
          <w:rFonts w:ascii="Calibri" w:hAnsi="Calibri"/>
          <w:sz w:val="22"/>
          <w:szCs w:val="22"/>
          <w:u w:val="single"/>
        </w:rPr>
        <w:t>IReSP</w:t>
      </w:r>
      <w:proofErr w:type="spellEnd"/>
      <w:r w:rsidRPr="00742597">
        <w:rPr>
          <w:rFonts w:ascii="Calibri" w:hAnsi="Calibri"/>
          <w:sz w:val="22"/>
          <w:szCs w:val="22"/>
          <w:u w:val="single"/>
        </w:rPr>
        <w:t xml:space="preserve"> « Animation et structuration de la recherche » : </w:t>
      </w:r>
    </w:p>
    <w:p w:rsidR="002D0D2E" w:rsidRPr="00742597" w:rsidRDefault="002D0D2E" w:rsidP="002D0D2E">
      <w:pPr>
        <w:jc w:val="both"/>
        <w:rPr>
          <w:rFonts w:ascii="Calibri" w:hAnsi="Calibri"/>
          <w:sz w:val="22"/>
          <w:szCs w:val="22"/>
        </w:rPr>
      </w:pPr>
      <w:r w:rsidRPr="00742597">
        <w:rPr>
          <w:rFonts w:ascii="Calibri" w:hAnsi="Calibri"/>
          <w:i/>
          <w:sz w:val="22"/>
          <w:szCs w:val="22"/>
        </w:rPr>
        <w:t>Organisation du GT</w:t>
      </w:r>
      <w:r w:rsidRPr="00742597">
        <w:rPr>
          <w:rFonts w:ascii="Calibri" w:hAnsi="Calibri"/>
          <w:sz w:val="22"/>
          <w:szCs w:val="22"/>
        </w:rPr>
        <w:t> : réunions</w:t>
      </w:r>
      <w:r w:rsidR="00650C74">
        <w:rPr>
          <w:rFonts w:ascii="Calibri" w:hAnsi="Calibri"/>
          <w:sz w:val="22"/>
          <w:szCs w:val="22"/>
        </w:rPr>
        <w:t xml:space="preserve"> </w:t>
      </w:r>
      <w:r w:rsidRPr="00742597">
        <w:rPr>
          <w:rFonts w:ascii="Calibri" w:hAnsi="Calibri"/>
          <w:sz w:val="22"/>
          <w:szCs w:val="22"/>
        </w:rPr>
        <w:t>sur ½ journée</w:t>
      </w:r>
      <w:r w:rsidR="0099362F" w:rsidRPr="00742597">
        <w:rPr>
          <w:rFonts w:ascii="Calibri" w:hAnsi="Calibri"/>
          <w:sz w:val="22"/>
          <w:szCs w:val="22"/>
        </w:rPr>
        <w:t>s</w:t>
      </w:r>
      <w:r w:rsidRPr="00742597">
        <w:rPr>
          <w:rFonts w:ascii="Calibri" w:hAnsi="Calibri"/>
          <w:sz w:val="22"/>
          <w:szCs w:val="22"/>
        </w:rPr>
        <w:t xml:space="preserve">, découpées par thématiques : discussion </w:t>
      </w:r>
      <w:r w:rsidR="006B75F3" w:rsidRPr="00742597">
        <w:rPr>
          <w:rFonts w:ascii="Calibri" w:hAnsi="Calibri"/>
          <w:sz w:val="22"/>
          <w:szCs w:val="22"/>
        </w:rPr>
        <w:t xml:space="preserve">puis </w:t>
      </w:r>
      <w:r w:rsidRPr="00742597">
        <w:rPr>
          <w:rFonts w:ascii="Calibri" w:hAnsi="Calibri"/>
          <w:sz w:val="22"/>
          <w:szCs w:val="22"/>
        </w:rPr>
        <w:t xml:space="preserve">dégagement d’axes de recherche prioritaires. </w:t>
      </w:r>
    </w:p>
    <w:p w:rsidR="007D455F" w:rsidRPr="00742597" w:rsidRDefault="007D455F" w:rsidP="007D455F">
      <w:pPr>
        <w:jc w:val="both"/>
        <w:rPr>
          <w:rFonts w:ascii="Calibri" w:hAnsi="Calibri"/>
          <w:sz w:val="22"/>
          <w:szCs w:val="22"/>
        </w:rPr>
      </w:pPr>
      <w:r w:rsidRPr="00742597">
        <w:rPr>
          <w:rFonts w:ascii="Calibri" w:hAnsi="Calibri"/>
          <w:sz w:val="22"/>
          <w:szCs w:val="22"/>
        </w:rPr>
        <w:t xml:space="preserve">Le GT a une « dominante » SHS et le GR une </w:t>
      </w:r>
      <w:r w:rsidR="008D1D75" w:rsidRPr="00742597">
        <w:rPr>
          <w:rFonts w:ascii="Calibri" w:hAnsi="Calibri"/>
          <w:sz w:val="22"/>
          <w:szCs w:val="22"/>
        </w:rPr>
        <w:t>« </w:t>
      </w:r>
      <w:r w:rsidRPr="00742597">
        <w:rPr>
          <w:rFonts w:ascii="Calibri" w:hAnsi="Calibri"/>
          <w:sz w:val="22"/>
          <w:szCs w:val="22"/>
        </w:rPr>
        <w:t>dominante</w:t>
      </w:r>
      <w:r w:rsidR="008D1D75" w:rsidRPr="00742597">
        <w:rPr>
          <w:rFonts w:ascii="Calibri" w:hAnsi="Calibri"/>
          <w:sz w:val="22"/>
          <w:szCs w:val="22"/>
        </w:rPr>
        <w:t> » épidémio</w:t>
      </w:r>
      <w:r w:rsidR="00E56A7C">
        <w:rPr>
          <w:rFonts w:ascii="Calibri" w:hAnsi="Calibri"/>
          <w:sz w:val="22"/>
          <w:szCs w:val="22"/>
        </w:rPr>
        <w:t>logie</w:t>
      </w:r>
      <w:r w:rsidR="008D1D75" w:rsidRPr="00742597">
        <w:rPr>
          <w:rFonts w:ascii="Calibri" w:hAnsi="Calibri"/>
          <w:sz w:val="22"/>
          <w:szCs w:val="22"/>
        </w:rPr>
        <w:t>/clinique</w:t>
      </w:r>
      <w:r w:rsidRPr="00742597">
        <w:rPr>
          <w:rFonts w:ascii="Calibri" w:hAnsi="Calibri"/>
          <w:sz w:val="22"/>
          <w:szCs w:val="22"/>
        </w:rPr>
        <w:t xml:space="preserve">, ces contours vont s’estomper au fil du temps. Les réflexions du GR cohorte </w:t>
      </w:r>
      <w:r w:rsidR="00E83B00" w:rsidRPr="00742597">
        <w:rPr>
          <w:rFonts w:ascii="Calibri" w:hAnsi="Calibri"/>
          <w:sz w:val="22"/>
          <w:szCs w:val="22"/>
        </w:rPr>
        <w:t>v</w:t>
      </w:r>
      <w:r w:rsidRPr="00742597">
        <w:rPr>
          <w:rFonts w:ascii="Calibri" w:hAnsi="Calibri"/>
          <w:sz w:val="22"/>
          <w:szCs w:val="22"/>
        </w:rPr>
        <w:t>ont enrichir les discussions du GT. Une potentielle cohorte peut répondre à un certain nombre d’objectifs SHS… il y a une réelle convergence des spécialités, c’est pourquoi la dichotomie est difficile à comprendre…</w:t>
      </w:r>
    </w:p>
    <w:p w:rsidR="006B75F3" w:rsidRPr="00742597" w:rsidRDefault="006B75F3" w:rsidP="007D455F">
      <w:pPr>
        <w:jc w:val="both"/>
        <w:rPr>
          <w:rFonts w:ascii="Calibri" w:hAnsi="Calibri"/>
          <w:sz w:val="22"/>
          <w:szCs w:val="22"/>
        </w:rPr>
      </w:pPr>
    </w:p>
    <w:p w:rsidR="007D455F" w:rsidRPr="00742597" w:rsidRDefault="006B75F3" w:rsidP="006B75F3">
      <w:pPr>
        <w:pBdr>
          <w:top w:val="single" w:sz="4" w:space="1" w:color="auto"/>
          <w:left w:val="single" w:sz="4" w:space="4" w:color="auto"/>
          <w:bottom w:val="single" w:sz="4" w:space="1" w:color="auto"/>
          <w:right w:val="single" w:sz="4" w:space="4" w:color="auto"/>
        </w:pBdr>
        <w:shd w:val="clear" w:color="auto" w:fill="C0504D" w:themeFill="accent2"/>
        <w:jc w:val="both"/>
        <w:rPr>
          <w:rFonts w:ascii="Calibri" w:hAnsi="Calibri"/>
          <w:color w:val="FFFFFF" w:themeColor="background1"/>
          <w:sz w:val="22"/>
          <w:szCs w:val="22"/>
        </w:rPr>
      </w:pPr>
      <w:r w:rsidRPr="00742597">
        <w:rPr>
          <w:rFonts w:ascii="Calibri" w:hAnsi="Calibri"/>
          <w:b/>
          <w:color w:val="FFFFFF" w:themeColor="background1"/>
          <w:sz w:val="22"/>
          <w:szCs w:val="22"/>
          <w:u w:val="single"/>
        </w:rPr>
        <w:t>Avis du GR </w:t>
      </w:r>
      <w:r w:rsidRPr="00B12920">
        <w:rPr>
          <w:rFonts w:ascii="Calibri" w:hAnsi="Calibri"/>
          <w:b/>
          <w:color w:val="FFFFFF" w:themeColor="background1"/>
          <w:sz w:val="22"/>
          <w:szCs w:val="22"/>
        </w:rPr>
        <w:t xml:space="preserve">: </w:t>
      </w:r>
      <w:r w:rsidR="00E402F4" w:rsidRPr="00B12920">
        <w:rPr>
          <w:rFonts w:ascii="Calibri" w:hAnsi="Calibri"/>
          <w:b/>
          <w:color w:val="FFFFFF" w:themeColor="background1"/>
          <w:sz w:val="22"/>
          <w:szCs w:val="22"/>
        </w:rPr>
        <w:t>La faible production de travaux de recherche</w:t>
      </w:r>
      <w:r w:rsidR="00B12920">
        <w:rPr>
          <w:rFonts w:ascii="Calibri" w:hAnsi="Calibri"/>
          <w:b/>
          <w:color w:val="FFFFFF" w:themeColor="background1"/>
          <w:sz w:val="22"/>
          <w:szCs w:val="22"/>
        </w:rPr>
        <w:t xml:space="preserve"> dans ce domaine</w:t>
      </w:r>
      <w:r w:rsidR="00F86690" w:rsidRPr="00B12920">
        <w:rPr>
          <w:rFonts w:ascii="Calibri" w:hAnsi="Calibri"/>
          <w:b/>
          <w:color w:val="FFFFFF" w:themeColor="background1"/>
          <w:sz w:val="22"/>
          <w:szCs w:val="22"/>
        </w:rPr>
        <w:t xml:space="preserve"> nécessiterait </w:t>
      </w:r>
      <w:r w:rsidR="00F86690" w:rsidRPr="00742597">
        <w:rPr>
          <w:rFonts w:ascii="Calibri" w:hAnsi="Calibri"/>
          <w:b/>
          <w:color w:val="FFFFFF" w:themeColor="background1"/>
          <w:sz w:val="22"/>
          <w:szCs w:val="22"/>
        </w:rPr>
        <w:t>de mettre tous les points de vue autour de la table.</w:t>
      </w:r>
    </w:p>
    <w:p w:rsidR="006B75F3" w:rsidRPr="00742597" w:rsidRDefault="006B75F3" w:rsidP="007D455F">
      <w:pPr>
        <w:jc w:val="both"/>
        <w:rPr>
          <w:rFonts w:ascii="Calibri" w:hAnsi="Calibri"/>
          <w:sz w:val="22"/>
          <w:szCs w:val="22"/>
        </w:rPr>
      </w:pPr>
    </w:p>
    <w:p w:rsidR="002D0D2E" w:rsidRPr="00742597" w:rsidRDefault="007D455F" w:rsidP="007D455F">
      <w:pPr>
        <w:jc w:val="both"/>
        <w:rPr>
          <w:rFonts w:ascii="Calibri" w:hAnsi="Calibri"/>
          <w:sz w:val="22"/>
          <w:szCs w:val="22"/>
        </w:rPr>
      </w:pPr>
      <w:r w:rsidRPr="00742597">
        <w:rPr>
          <w:rFonts w:ascii="Calibri" w:hAnsi="Calibri"/>
          <w:sz w:val="22"/>
          <w:szCs w:val="22"/>
        </w:rPr>
        <w:t xml:space="preserve">L’AAP </w:t>
      </w:r>
      <w:proofErr w:type="spellStart"/>
      <w:r w:rsidRPr="00742597">
        <w:rPr>
          <w:rFonts w:ascii="Calibri" w:hAnsi="Calibri"/>
          <w:sz w:val="22"/>
          <w:szCs w:val="22"/>
        </w:rPr>
        <w:t>IReSP</w:t>
      </w:r>
      <w:proofErr w:type="spellEnd"/>
      <w:r w:rsidRPr="00742597">
        <w:rPr>
          <w:rFonts w:ascii="Calibri" w:hAnsi="Calibri"/>
          <w:sz w:val="22"/>
          <w:szCs w:val="22"/>
        </w:rPr>
        <w:t xml:space="preserve"> Polyhandicap </w:t>
      </w:r>
      <w:r w:rsidR="0099362F" w:rsidRPr="00742597">
        <w:rPr>
          <w:rFonts w:ascii="Calibri" w:hAnsi="Calibri"/>
          <w:sz w:val="22"/>
          <w:szCs w:val="22"/>
        </w:rPr>
        <w:t>prévu en</w:t>
      </w:r>
      <w:r w:rsidRPr="00742597">
        <w:rPr>
          <w:rFonts w:ascii="Calibri" w:hAnsi="Calibri"/>
          <w:sz w:val="22"/>
          <w:szCs w:val="22"/>
        </w:rPr>
        <w:t xml:space="preserve"> janvier 2019 sera « déconnecté » de la cohorte car l’enquête de préf</w:t>
      </w:r>
      <w:r w:rsidR="002D0D2E" w:rsidRPr="00742597">
        <w:rPr>
          <w:rFonts w:ascii="Calibri" w:hAnsi="Calibri"/>
          <w:sz w:val="22"/>
          <w:szCs w:val="22"/>
        </w:rPr>
        <w:t>iguration ne sera pas achevée</w:t>
      </w:r>
      <w:r w:rsidR="00E057B1" w:rsidRPr="00742597">
        <w:rPr>
          <w:rFonts w:ascii="Calibri" w:hAnsi="Calibri"/>
          <w:sz w:val="22"/>
          <w:szCs w:val="22"/>
        </w:rPr>
        <w:t>.</w:t>
      </w:r>
    </w:p>
    <w:p w:rsidR="006B75F3" w:rsidRPr="00742597" w:rsidRDefault="006B75F3" w:rsidP="007D455F">
      <w:pPr>
        <w:jc w:val="both"/>
        <w:rPr>
          <w:rFonts w:ascii="Calibri" w:hAnsi="Calibri"/>
          <w:b/>
          <w:i/>
          <w:color w:val="1F497D" w:themeColor="text2"/>
          <w:sz w:val="22"/>
          <w:szCs w:val="22"/>
        </w:rPr>
      </w:pPr>
      <w:r w:rsidRPr="00742597">
        <w:rPr>
          <w:rFonts w:ascii="Calibri" w:hAnsi="Calibri"/>
          <w:b/>
          <w:i/>
          <w:color w:val="1F497D" w:themeColor="text2"/>
          <w:sz w:val="22"/>
          <w:szCs w:val="22"/>
        </w:rPr>
        <w:t xml:space="preserve">Proposition : </w:t>
      </w:r>
    </w:p>
    <w:p w:rsidR="002D0D2E" w:rsidRPr="00742597" w:rsidRDefault="006B75F3" w:rsidP="00293B6F">
      <w:pPr>
        <w:pStyle w:val="Paragraphedeliste"/>
        <w:numPr>
          <w:ilvl w:val="0"/>
          <w:numId w:val="14"/>
        </w:numPr>
        <w:jc w:val="both"/>
        <w:rPr>
          <w:rFonts w:ascii="Calibri" w:hAnsi="Calibri"/>
          <w:b/>
          <w:i/>
          <w:color w:val="1F497D" w:themeColor="text2"/>
          <w:sz w:val="22"/>
          <w:szCs w:val="22"/>
        </w:rPr>
      </w:pPr>
      <w:r w:rsidRPr="00742597">
        <w:rPr>
          <w:rFonts w:ascii="Calibri" w:hAnsi="Calibri"/>
          <w:b/>
          <w:i/>
          <w:color w:val="1F497D" w:themeColor="text2"/>
          <w:sz w:val="22"/>
          <w:szCs w:val="22"/>
        </w:rPr>
        <w:t>Les discussions pour l’élaboration de l’</w:t>
      </w:r>
      <w:r w:rsidR="002D0D2E" w:rsidRPr="00742597">
        <w:rPr>
          <w:rFonts w:ascii="Calibri" w:hAnsi="Calibri"/>
          <w:b/>
          <w:i/>
          <w:color w:val="1F497D" w:themeColor="text2"/>
          <w:sz w:val="22"/>
          <w:szCs w:val="22"/>
        </w:rPr>
        <w:t xml:space="preserve">AAP </w:t>
      </w:r>
      <w:r w:rsidR="00E057B1" w:rsidRPr="00742597">
        <w:rPr>
          <w:rFonts w:ascii="Calibri" w:hAnsi="Calibri"/>
          <w:b/>
          <w:i/>
          <w:color w:val="1F497D" w:themeColor="text2"/>
          <w:sz w:val="22"/>
          <w:szCs w:val="22"/>
        </w:rPr>
        <w:t xml:space="preserve">PLH </w:t>
      </w:r>
      <w:proofErr w:type="spellStart"/>
      <w:r w:rsidR="00E057B1" w:rsidRPr="00742597">
        <w:rPr>
          <w:rFonts w:ascii="Calibri" w:hAnsi="Calibri"/>
          <w:b/>
          <w:i/>
          <w:color w:val="1F497D" w:themeColor="text2"/>
          <w:sz w:val="22"/>
          <w:szCs w:val="22"/>
        </w:rPr>
        <w:t>IResP</w:t>
      </w:r>
      <w:proofErr w:type="spellEnd"/>
      <w:r w:rsidR="00E057B1" w:rsidRPr="00742597">
        <w:rPr>
          <w:rFonts w:ascii="Calibri" w:hAnsi="Calibri"/>
          <w:b/>
          <w:i/>
          <w:color w:val="1F497D" w:themeColor="text2"/>
          <w:sz w:val="22"/>
          <w:szCs w:val="22"/>
        </w:rPr>
        <w:t xml:space="preserve"> </w:t>
      </w:r>
      <w:r w:rsidRPr="00742597">
        <w:rPr>
          <w:rFonts w:ascii="Calibri" w:hAnsi="Calibri"/>
          <w:b/>
          <w:i/>
          <w:color w:val="1F497D" w:themeColor="text2"/>
          <w:sz w:val="22"/>
          <w:szCs w:val="22"/>
        </w:rPr>
        <w:t>pourr</w:t>
      </w:r>
      <w:r w:rsidR="007E4B01" w:rsidRPr="00742597">
        <w:rPr>
          <w:rFonts w:ascii="Calibri" w:hAnsi="Calibri"/>
          <w:b/>
          <w:i/>
          <w:color w:val="1F497D" w:themeColor="text2"/>
          <w:sz w:val="22"/>
          <w:szCs w:val="22"/>
        </w:rPr>
        <w:t>aie</w:t>
      </w:r>
      <w:r w:rsidRPr="00742597">
        <w:rPr>
          <w:rFonts w:ascii="Calibri" w:hAnsi="Calibri"/>
          <w:b/>
          <w:i/>
          <w:color w:val="1F497D" w:themeColor="text2"/>
          <w:sz w:val="22"/>
          <w:szCs w:val="22"/>
        </w:rPr>
        <w:t>nt</w:t>
      </w:r>
      <w:r w:rsidR="002D0D2E" w:rsidRPr="00742597">
        <w:rPr>
          <w:rFonts w:ascii="Calibri" w:hAnsi="Calibri"/>
          <w:b/>
          <w:i/>
          <w:color w:val="1F497D" w:themeColor="text2"/>
          <w:sz w:val="22"/>
          <w:szCs w:val="22"/>
        </w:rPr>
        <w:t xml:space="preserve"> </w:t>
      </w:r>
      <w:r w:rsidR="0099362F" w:rsidRPr="00742597">
        <w:rPr>
          <w:rFonts w:ascii="Calibri" w:hAnsi="Calibri"/>
          <w:b/>
          <w:i/>
          <w:color w:val="1F497D" w:themeColor="text2"/>
          <w:sz w:val="22"/>
          <w:szCs w:val="22"/>
        </w:rPr>
        <w:t>renseigner</w:t>
      </w:r>
      <w:r w:rsidR="002D0D2E" w:rsidRPr="00742597">
        <w:rPr>
          <w:rFonts w:ascii="Calibri" w:hAnsi="Calibri"/>
          <w:b/>
          <w:i/>
          <w:color w:val="1F497D" w:themeColor="text2"/>
          <w:sz w:val="22"/>
          <w:szCs w:val="22"/>
        </w:rPr>
        <w:t xml:space="preserve"> le GR cohorte sur les questions de recherche </w:t>
      </w:r>
      <w:r w:rsidR="00EA0995" w:rsidRPr="00742597">
        <w:rPr>
          <w:rFonts w:ascii="Calibri" w:hAnsi="Calibri"/>
          <w:b/>
          <w:i/>
          <w:color w:val="1F497D" w:themeColor="text2"/>
          <w:sz w:val="22"/>
          <w:szCs w:val="22"/>
        </w:rPr>
        <w:t>à investiguer</w:t>
      </w:r>
      <w:r w:rsidRPr="00742597">
        <w:rPr>
          <w:rFonts w:ascii="Calibri" w:hAnsi="Calibri"/>
          <w:b/>
          <w:i/>
          <w:color w:val="1F497D" w:themeColor="text2"/>
          <w:sz w:val="22"/>
          <w:szCs w:val="22"/>
        </w:rPr>
        <w:t>.</w:t>
      </w:r>
    </w:p>
    <w:p w:rsidR="0050675F" w:rsidRPr="00742597" w:rsidRDefault="0050675F" w:rsidP="003A209E">
      <w:pPr>
        <w:jc w:val="both"/>
        <w:rPr>
          <w:rFonts w:ascii="Calibri" w:hAnsi="Calibri"/>
          <w:sz w:val="22"/>
          <w:szCs w:val="22"/>
        </w:rPr>
      </w:pPr>
    </w:p>
    <w:p w:rsidR="003A209E" w:rsidRPr="00742597" w:rsidRDefault="002D0D2E" w:rsidP="00293B6F">
      <w:pPr>
        <w:pStyle w:val="Paragraphedeliste"/>
        <w:numPr>
          <w:ilvl w:val="0"/>
          <w:numId w:val="6"/>
        </w:numPr>
        <w:jc w:val="both"/>
        <w:rPr>
          <w:rFonts w:ascii="Calibri" w:hAnsi="Calibri"/>
          <w:sz w:val="22"/>
          <w:szCs w:val="22"/>
          <w:u w:val="single"/>
        </w:rPr>
      </w:pPr>
      <w:r w:rsidRPr="00742597">
        <w:rPr>
          <w:rFonts w:ascii="Calibri" w:hAnsi="Calibri"/>
          <w:sz w:val="22"/>
          <w:szCs w:val="22"/>
          <w:u w:val="single"/>
        </w:rPr>
        <w:t>Etat d’avancement </w:t>
      </w:r>
      <w:r w:rsidR="0099362F" w:rsidRPr="00742597">
        <w:rPr>
          <w:rFonts w:ascii="Calibri" w:hAnsi="Calibri"/>
          <w:sz w:val="22"/>
          <w:szCs w:val="22"/>
          <w:u w:val="single"/>
        </w:rPr>
        <w:t xml:space="preserve">et modifications </w:t>
      </w:r>
      <w:r w:rsidRPr="00742597">
        <w:rPr>
          <w:rFonts w:ascii="Calibri" w:hAnsi="Calibri"/>
          <w:sz w:val="22"/>
          <w:szCs w:val="22"/>
          <w:u w:val="single"/>
        </w:rPr>
        <w:t xml:space="preserve">: </w:t>
      </w:r>
    </w:p>
    <w:p w:rsidR="001B16F7" w:rsidRPr="00742597" w:rsidRDefault="0099362F" w:rsidP="001B16F7">
      <w:pPr>
        <w:jc w:val="both"/>
        <w:rPr>
          <w:rFonts w:ascii="Calibri" w:hAnsi="Calibri"/>
          <w:sz w:val="22"/>
          <w:szCs w:val="22"/>
        </w:rPr>
      </w:pPr>
      <w:r w:rsidRPr="00742597">
        <w:rPr>
          <w:rFonts w:ascii="Calibri" w:hAnsi="Calibri"/>
          <w:sz w:val="22"/>
          <w:szCs w:val="22"/>
        </w:rPr>
        <w:t>P</w:t>
      </w:r>
      <w:r w:rsidR="001B16F7" w:rsidRPr="00742597">
        <w:rPr>
          <w:rFonts w:ascii="Calibri" w:hAnsi="Calibri"/>
          <w:sz w:val="22"/>
          <w:szCs w:val="22"/>
        </w:rPr>
        <w:t>r</w:t>
      </w:r>
      <w:r w:rsidR="002C7FC3">
        <w:rPr>
          <w:rFonts w:ascii="Calibri" w:hAnsi="Calibri"/>
          <w:sz w:val="22"/>
          <w:szCs w:val="22"/>
        </w:rPr>
        <w:t>emière p</w:t>
      </w:r>
      <w:r w:rsidR="002C7FC3" w:rsidRPr="00742597">
        <w:rPr>
          <w:rFonts w:ascii="Calibri" w:hAnsi="Calibri"/>
          <w:sz w:val="22"/>
          <w:szCs w:val="22"/>
        </w:rPr>
        <w:t>résentation</w:t>
      </w:r>
      <w:r w:rsidR="001B16F7" w:rsidRPr="00742597">
        <w:rPr>
          <w:rFonts w:ascii="Calibri" w:hAnsi="Calibri"/>
          <w:sz w:val="22"/>
          <w:szCs w:val="22"/>
        </w:rPr>
        <w:t xml:space="preserve"> détaillée de l’étude</w:t>
      </w:r>
      <w:r w:rsidR="00A52246" w:rsidRPr="00742597">
        <w:rPr>
          <w:rFonts w:ascii="Calibri" w:hAnsi="Calibri"/>
          <w:sz w:val="22"/>
          <w:szCs w:val="22"/>
        </w:rPr>
        <w:t xml:space="preserve"> de préfiguration</w:t>
      </w:r>
      <w:r w:rsidR="001B16F7" w:rsidRPr="00742597">
        <w:rPr>
          <w:rFonts w:ascii="Calibri" w:hAnsi="Calibri"/>
          <w:sz w:val="22"/>
          <w:szCs w:val="22"/>
        </w:rPr>
        <w:t xml:space="preserve"> </w:t>
      </w:r>
      <w:r w:rsidRPr="00742597">
        <w:rPr>
          <w:rFonts w:ascii="Calibri" w:hAnsi="Calibri"/>
          <w:sz w:val="22"/>
          <w:szCs w:val="22"/>
        </w:rPr>
        <w:t xml:space="preserve">suivie d’une discussion </w:t>
      </w:r>
      <w:r w:rsidR="00A52246" w:rsidRPr="00742597">
        <w:rPr>
          <w:rFonts w:ascii="Calibri" w:hAnsi="Calibri"/>
          <w:sz w:val="22"/>
          <w:szCs w:val="22"/>
        </w:rPr>
        <w:t>avec</w:t>
      </w:r>
      <w:r w:rsidR="002D0D2E" w:rsidRPr="00742597">
        <w:rPr>
          <w:rFonts w:ascii="Calibri" w:hAnsi="Calibri"/>
          <w:sz w:val="22"/>
          <w:szCs w:val="22"/>
        </w:rPr>
        <w:t xml:space="preserve"> chacun de</w:t>
      </w:r>
      <w:r w:rsidRPr="00742597">
        <w:rPr>
          <w:rFonts w:ascii="Calibri" w:hAnsi="Calibri"/>
          <w:sz w:val="22"/>
          <w:szCs w:val="22"/>
        </w:rPr>
        <w:t>s membres du GR</w:t>
      </w:r>
      <w:r w:rsidR="00A52246" w:rsidRPr="00742597">
        <w:rPr>
          <w:rFonts w:ascii="Calibri" w:hAnsi="Calibri"/>
          <w:sz w:val="22"/>
          <w:szCs w:val="22"/>
        </w:rPr>
        <w:t xml:space="preserve"> faite</w:t>
      </w:r>
      <w:r w:rsidR="002C7FC3">
        <w:rPr>
          <w:rFonts w:ascii="Calibri" w:hAnsi="Calibri"/>
          <w:sz w:val="22"/>
          <w:szCs w:val="22"/>
        </w:rPr>
        <w:t xml:space="preserve"> </w:t>
      </w:r>
      <w:r w:rsidR="002C7FC3" w:rsidRPr="00742597">
        <w:rPr>
          <w:rFonts w:ascii="Calibri" w:hAnsi="Calibri"/>
          <w:sz w:val="22"/>
          <w:szCs w:val="22"/>
        </w:rPr>
        <w:t>par téléphone</w:t>
      </w:r>
      <w:r w:rsidR="00A52246" w:rsidRPr="00742597">
        <w:rPr>
          <w:rFonts w:ascii="Calibri" w:hAnsi="Calibri"/>
          <w:sz w:val="22"/>
          <w:szCs w:val="22"/>
        </w:rPr>
        <w:t xml:space="preserve"> entre avril et mai 2018</w:t>
      </w:r>
      <w:r w:rsidRPr="00742597">
        <w:rPr>
          <w:rFonts w:ascii="Calibri" w:hAnsi="Calibri"/>
          <w:sz w:val="22"/>
          <w:szCs w:val="22"/>
        </w:rPr>
        <w:t>.</w:t>
      </w:r>
    </w:p>
    <w:p w:rsidR="0099362F" w:rsidRPr="00742597" w:rsidRDefault="0099362F" w:rsidP="0099362F">
      <w:pPr>
        <w:jc w:val="both"/>
        <w:rPr>
          <w:rFonts w:ascii="Calibri" w:hAnsi="Calibri"/>
          <w:sz w:val="22"/>
          <w:szCs w:val="22"/>
        </w:rPr>
      </w:pPr>
      <w:r w:rsidRPr="00742597">
        <w:rPr>
          <w:rFonts w:ascii="Calibri" w:hAnsi="Calibri"/>
          <w:sz w:val="22"/>
          <w:szCs w:val="22"/>
        </w:rPr>
        <w:t xml:space="preserve">Remise au GR d’un document de travail </w:t>
      </w:r>
      <w:r w:rsidR="002C7FC3">
        <w:rPr>
          <w:rFonts w:ascii="Calibri" w:hAnsi="Calibri"/>
          <w:sz w:val="22"/>
          <w:szCs w:val="22"/>
        </w:rPr>
        <w:t xml:space="preserve">présentant </w:t>
      </w:r>
      <w:r w:rsidRPr="00742597">
        <w:rPr>
          <w:rFonts w:ascii="Calibri" w:hAnsi="Calibri"/>
          <w:sz w:val="22"/>
          <w:szCs w:val="22"/>
        </w:rPr>
        <w:t>les principaux éléments de diagnostics (étude de repérage du PLH dans les Bases médico-administratives (BDMA)</w:t>
      </w:r>
      <w:r w:rsidR="002C7FC3">
        <w:rPr>
          <w:rFonts w:ascii="Calibri" w:hAnsi="Calibri"/>
          <w:sz w:val="22"/>
          <w:szCs w:val="22"/>
        </w:rPr>
        <w:t>)</w:t>
      </w:r>
      <w:r w:rsidRPr="00742597">
        <w:rPr>
          <w:rFonts w:ascii="Calibri" w:hAnsi="Calibri"/>
          <w:sz w:val="22"/>
          <w:szCs w:val="22"/>
        </w:rPr>
        <w:t xml:space="preserve"> et présentation ce jour des besoins de recherche</w:t>
      </w:r>
      <w:r w:rsidR="00A52246" w:rsidRPr="00742597">
        <w:rPr>
          <w:rFonts w:ascii="Calibri" w:hAnsi="Calibri"/>
          <w:sz w:val="22"/>
          <w:szCs w:val="22"/>
        </w:rPr>
        <w:t xml:space="preserve"> identifiés à ce stade </w:t>
      </w:r>
      <w:r w:rsidRPr="00742597">
        <w:rPr>
          <w:rFonts w:ascii="Calibri" w:hAnsi="Calibri"/>
          <w:sz w:val="22"/>
          <w:szCs w:val="22"/>
        </w:rPr>
        <w:t>(</w:t>
      </w:r>
      <w:r w:rsidR="00A52246" w:rsidRPr="00742597">
        <w:rPr>
          <w:rFonts w:ascii="Calibri" w:hAnsi="Calibri"/>
          <w:sz w:val="22"/>
          <w:szCs w:val="22"/>
        </w:rPr>
        <w:t xml:space="preserve">issus du </w:t>
      </w:r>
      <w:r w:rsidRPr="00742597">
        <w:rPr>
          <w:rFonts w:ascii="Calibri" w:hAnsi="Calibri"/>
          <w:sz w:val="22"/>
          <w:szCs w:val="22"/>
        </w:rPr>
        <w:t>GT et « hors GT »: institutionnels et chercheurs par enquête)</w:t>
      </w:r>
      <w:r w:rsidR="006B75F3" w:rsidRPr="00742597">
        <w:rPr>
          <w:rFonts w:ascii="Calibri" w:hAnsi="Calibri"/>
          <w:sz w:val="22"/>
          <w:szCs w:val="22"/>
        </w:rPr>
        <w:t>.</w:t>
      </w:r>
    </w:p>
    <w:p w:rsidR="006B75F3" w:rsidRPr="00742597" w:rsidRDefault="00A52246" w:rsidP="001B16F7">
      <w:pPr>
        <w:jc w:val="both"/>
        <w:rPr>
          <w:rFonts w:ascii="Calibri" w:hAnsi="Calibri"/>
          <w:b/>
          <w:sz w:val="22"/>
          <w:szCs w:val="22"/>
        </w:rPr>
      </w:pPr>
      <w:r w:rsidRPr="00742597">
        <w:rPr>
          <w:rFonts w:ascii="Calibri" w:hAnsi="Calibri"/>
          <w:b/>
          <w:sz w:val="22"/>
          <w:szCs w:val="22"/>
        </w:rPr>
        <w:t>L</w:t>
      </w:r>
      <w:r w:rsidR="0099362F" w:rsidRPr="00742597">
        <w:rPr>
          <w:rFonts w:ascii="Calibri" w:hAnsi="Calibri"/>
          <w:b/>
          <w:sz w:val="22"/>
          <w:szCs w:val="22"/>
        </w:rPr>
        <w:t>a séance du jour clôture</w:t>
      </w:r>
      <w:r w:rsidR="001B16F7" w:rsidRPr="00742597">
        <w:rPr>
          <w:rFonts w:ascii="Calibri" w:hAnsi="Calibri"/>
          <w:b/>
          <w:sz w:val="22"/>
          <w:szCs w:val="22"/>
        </w:rPr>
        <w:t xml:space="preserve">  la phase I</w:t>
      </w:r>
      <w:r w:rsidR="00D87EFE" w:rsidRPr="00742597">
        <w:rPr>
          <w:rFonts w:ascii="Calibri" w:hAnsi="Calibri"/>
          <w:b/>
          <w:sz w:val="22"/>
          <w:szCs w:val="22"/>
        </w:rPr>
        <w:t xml:space="preserve"> (étude d’opportunité)</w:t>
      </w:r>
      <w:r w:rsidR="002D0D2E" w:rsidRPr="00742597">
        <w:rPr>
          <w:rFonts w:ascii="Calibri" w:hAnsi="Calibri"/>
          <w:b/>
          <w:sz w:val="22"/>
          <w:szCs w:val="22"/>
        </w:rPr>
        <w:t>.</w:t>
      </w:r>
      <w:r w:rsidR="006B75F3" w:rsidRPr="00742597">
        <w:rPr>
          <w:rFonts w:ascii="Calibri" w:hAnsi="Calibri"/>
          <w:b/>
          <w:sz w:val="22"/>
          <w:szCs w:val="22"/>
        </w:rPr>
        <w:t xml:space="preserve"> </w:t>
      </w:r>
    </w:p>
    <w:p w:rsidR="00A52246" w:rsidRPr="00742597" w:rsidRDefault="00A52246" w:rsidP="001B16F7">
      <w:pPr>
        <w:jc w:val="both"/>
        <w:rPr>
          <w:rFonts w:ascii="Calibri" w:hAnsi="Calibri"/>
          <w:b/>
          <w:sz w:val="22"/>
          <w:szCs w:val="22"/>
        </w:rPr>
      </w:pPr>
    </w:p>
    <w:p w:rsidR="006B75F3" w:rsidRPr="00742597" w:rsidRDefault="002D0D2E" w:rsidP="001B16F7">
      <w:pPr>
        <w:jc w:val="both"/>
        <w:rPr>
          <w:rFonts w:ascii="Calibri" w:hAnsi="Calibri"/>
          <w:b/>
          <w:sz w:val="22"/>
          <w:szCs w:val="22"/>
        </w:rPr>
      </w:pPr>
      <w:r w:rsidRPr="00742597">
        <w:rPr>
          <w:rFonts w:ascii="Calibri" w:hAnsi="Calibri"/>
          <w:b/>
          <w:sz w:val="22"/>
          <w:szCs w:val="22"/>
        </w:rPr>
        <w:t xml:space="preserve"> </w:t>
      </w:r>
      <w:proofErr w:type="spellStart"/>
      <w:r w:rsidR="006B75F3" w:rsidRPr="00742597">
        <w:rPr>
          <w:rFonts w:ascii="Calibri" w:hAnsi="Calibri"/>
          <w:b/>
          <w:sz w:val="22"/>
          <w:szCs w:val="22"/>
        </w:rPr>
        <w:t>A venir</w:t>
      </w:r>
      <w:proofErr w:type="spellEnd"/>
      <w:r w:rsidR="006B75F3" w:rsidRPr="00742597">
        <w:rPr>
          <w:rFonts w:ascii="Calibri" w:hAnsi="Calibri"/>
          <w:b/>
          <w:sz w:val="22"/>
          <w:szCs w:val="22"/>
        </w:rPr>
        <w:t xml:space="preserve"> : </w:t>
      </w:r>
    </w:p>
    <w:p w:rsidR="0099362F" w:rsidRPr="00742597" w:rsidRDefault="00A52246" w:rsidP="001B16F7">
      <w:pPr>
        <w:jc w:val="both"/>
        <w:rPr>
          <w:rFonts w:ascii="Calibri" w:hAnsi="Calibri"/>
          <w:sz w:val="22"/>
          <w:szCs w:val="22"/>
        </w:rPr>
      </w:pPr>
      <w:r w:rsidRPr="00742597">
        <w:rPr>
          <w:rFonts w:ascii="Calibri" w:hAnsi="Calibri"/>
          <w:sz w:val="22"/>
          <w:szCs w:val="22"/>
        </w:rPr>
        <w:t xml:space="preserve">- </w:t>
      </w:r>
      <w:r w:rsidR="0099362F" w:rsidRPr="00742597">
        <w:rPr>
          <w:rFonts w:ascii="Calibri" w:hAnsi="Calibri"/>
          <w:sz w:val="22"/>
          <w:szCs w:val="22"/>
        </w:rPr>
        <w:t>Prochaine séance programmée le 16/10/2018</w:t>
      </w:r>
      <w:r w:rsidR="006B75F3" w:rsidRPr="00742597">
        <w:rPr>
          <w:rFonts w:ascii="Calibri" w:hAnsi="Calibri"/>
          <w:sz w:val="22"/>
          <w:szCs w:val="22"/>
        </w:rPr>
        <w:t> (discussions/ construction de scénarios)</w:t>
      </w:r>
      <w:r w:rsidRPr="00742597">
        <w:rPr>
          <w:rFonts w:ascii="Calibri" w:hAnsi="Calibri"/>
          <w:sz w:val="22"/>
          <w:szCs w:val="22"/>
        </w:rPr>
        <w:t xml:space="preserve"> </w:t>
      </w:r>
    </w:p>
    <w:p w:rsidR="006B75F3" w:rsidRPr="00742597" w:rsidRDefault="00A52246" w:rsidP="0099362F">
      <w:pPr>
        <w:pStyle w:val="Paragraphedeliste"/>
        <w:ind w:left="0"/>
        <w:jc w:val="both"/>
        <w:rPr>
          <w:rFonts w:ascii="Calibri" w:hAnsi="Calibri"/>
          <w:sz w:val="22"/>
          <w:szCs w:val="22"/>
        </w:rPr>
      </w:pPr>
      <w:r w:rsidRPr="00742597">
        <w:rPr>
          <w:rFonts w:ascii="Calibri" w:hAnsi="Calibri"/>
          <w:sz w:val="22"/>
          <w:szCs w:val="22"/>
        </w:rPr>
        <w:t xml:space="preserve">- </w:t>
      </w:r>
      <w:r w:rsidR="0099362F" w:rsidRPr="00742597">
        <w:rPr>
          <w:rFonts w:ascii="Calibri" w:hAnsi="Calibri"/>
          <w:sz w:val="22"/>
          <w:szCs w:val="22"/>
        </w:rPr>
        <w:t xml:space="preserve">Enquête Faisabilité à définir en fonction des discussions de la séance 2 </w:t>
      </w:r>
    </w:p>
    <w:p w:rsidR="006B75F3" w:rsidRPr="00742597" w:rsidRDefault="00A52246" w:rsidP="0099362F">
      <w:pPr>
        <w:pStyle w:val="Paragraphedeliste"/>
        <w:ind w:left="0"/>
        <w:jc w:val="both"/>
        <w:rPr>
          <w:rFonts w:ascii="Calibri" w:hAnsi="Calibri"/>
          <w:sz w:val="22"/>
          <w:szCs w:val="22"/>
        </w:rPr>
      </w:pPr>
      <w:r w:rsidRPr="00742597">
        <w:rPr>
          <w:rFonts w:ascii="Calibri" w:hAnsi="Calibri"/>
          <w:sz w:val="22"/>
          <w:szCs w:val="22"/>
        </w:rPr>
        <w:t xml:space="preserve">- </w:t>
      </w:r>
      <w:r w:rsidR="006B75F3" w:rsidRPr="00742597">
        <w:rPr>
          <w:rFonts w:ascii="Calibri" w:hAnsi="Calibri"/>
          <w:sz w:val="22"/>
          <w:szCs w:val="22"/>
        </w:rPr>
        <w:t>E</w:t>
      </w:r>
      <w:r w:rsidR="007E4B01" w:rsidRPr="00742597">
        <w:rPr>
          <w:rFonts w:ascii="Calibri" w:hAnsi="Calibri"/>
          <w:sz w:val="22"/>
          <w:szCs w:val="22"/>
        </w:rPr>
        <w:t>laboration</w:t>
      </w:r>
      <w:r w:rsidR="0099362F" w:rsidRPr="00742597">
        <w:rPr>
          <w:rFonts w:ascii="Calibri" w:hAnsi="Calibri"/>
          <w:sz w:val="22"/>
          <w:szCs w:val="22"/>
        </w:rPr>
        <w:t xml:space="preserve"> de reco</w:t>
      </w:r>
      <w:r w:rsidR="006B75F3" w:rsidRPr="00742597">
        <w:rPr>
          <w:rFonts w:ascii="Calibri" w:hAnsi="Calibri"/>
          <w:sz w:val="22"/>
          <w:szCs w:val="22"/>
        </w:rPr>
        <w:t>mmandation</w:t>
      </w:r>
      <w:r w:rsidR="0099362F" w:rsidRPr="00742597">
        <w:rPr>
          <w:rFonts w:ascii="Calibri" w:hAnsi="Calibri"/>
          <w:sz w:val="22"/>
          <w:szCs w:val="22"/>
        </w:rPr>
        <w:t xml:space="preserve">s </w:t>
      </w:r>
      <w:r w:rsidR="006B75F3" w:rsidRPr="00742597">
        <w:rPr>
          <w:rFonts w:ascii="Calibri" w:hAnsi="Calibri"/>
          <w:sz w:val="22"/>
          <w:szCs w:val="22"/>
        </w:rPr>
        <w:t xml:space="preserve">du GR </w:t>
      </w:r>
      <w:r w:rsidR="0099362F" w:rsidRPr="00742597">
        <w:rPr>
          <w:rFonts w:ascii="Calibri" w:hAnsi="Calibri"/>
          <w:sz w:val="22"/>
          <w:szCs w:val="22"/>
        </w:rPr>
        <w:t xml:space="preserve">qui </w:t>
      </w:r>
      <w:r w:rsidR="007E4B01" w:rsidRPr="00742597">
        <w:rPr>
          <w:rFonts w:ascii="Calibri" w:hAnsi="Calibri"/>
          <w:sz w:val="22"/>
          <w:szCs w:val="22"/>
        </w:rPr>
        <w:t>pourra faire</w:t>
      </w:r>
      <w:r w:rsidR="0099362F" w:rsidRPr="00742597">
        <w:rPr>
          <w:rFonts w:ascii="Calibri" w:hAnsi="Calibri"/>
          <w:sz w:val="22"/>
          <w:szCs w:val="22"/>
        </w:rPr>
        <w:t xml:space="preserve"> l’objet d’une séance courant mai 2019. </w:t>
      </w:r>
    </w:p>
    <w:p w:rsidR="00AE445F" w:rsidRPr="00742597" w:rsidRDefault="00A52246" w:rsidP="0099362F">
      <w:pPr>
        <w:pStyle w:val="Paragraphedeliste"/>
        <w:ind w:left="0"/>
        <w:jc w:val="both"/>
        <w:rPr>
          <w:rFonts w:ascii="Calibri" w:hAnsi="Calibri"/>
          <w:sz w:val="22"/>
          <w:szCs w:val="22"/>
        </w:rPr>
      </w:pPr>
      <w:r w:rsidRPr="00742597">
        <w:rPr>
          <w:rFonts w:ascii="Calibri" w:hAnsi="Calibri"/>
          <w:sz w:val="22"/>
          <w:szCs w:val="22"/>
        </w:rPr>
        <w:t xml:space="preserve">- </w:t>
      </w:r>
      <w:r w:rsidR="0099362F" w:rsidRPr="00742597">
        <w:rPr>
          <w:rFonts w:ascii="Calibri" w:hAnsi="Calibri"/>
          <w:sz w:val="22"/>
          <w:szCs w:val="22"/>
        </w:rPr>
        <w:t>Livrable attendu le 30/06/2018.</w:t>
      </w:r>
    </w:p>
    <w:p w:rsidR="006B75F3" w:rsidRPr="00742597" w:rsidRDefault="007E4B01" w:rsidP="00D675F1">
      <w:pPr>
        <w:jc w:val="both"/>
        <w:rPr>
          <w:rFonts w:ascii="Calibri" w:hAnsi="Calibri"/>
          <w:b/>
          <w:i/>
          <w:color w:val="1F497D" w:themeColor="text2"/>
          <w:sz w:val="22"/>
          <w:szCs w:val="22"/>
        </w:rPr>
      </w:pPr>
      <w:r w:rsidRPr="00742597">
        <w:rPr>
          <w:rFonts w:ascii="Calibri" w:hAnsi="Calibri"/>
          <w:b/>
          <w:i/>
          <w:color w:val="1F497D" w:themeColor="text2"/>
          <w:sz w:val="22"/>
          <w:szCs w:val="22"/>
        </w:rPr>
        <w:t>Proposition</w:t>
      </w:r>
    </w:p>
    <w:p w:rsidR="007E4B01" w:rsidRPr="00742597" w:rsidRDefault="007E4B01" w:rsidP="00293B6F">
      <w:pPr>
        <w:pStyle w:val="Paragraphedeliste"/>
        <w:numPr>
          <w:ilvl w:val="0"/>
          <w:numId w:val="13"/>
        </w:numPr>
        <w:jc w:val="both"/>
        <w:rPr>
          <w:rFonts w:ascii="Calibri" w:hAnsi="Calibri"/>
          <w:b/>
          <w:i/>
          <w:color w:val="1F497D" w:themeColor="text2"/>
          <w:sz w:val="22"/>
          <w:szCs w:val="22"/>
        </w:rPr>
      </w:pPr>
      <w:r w:rsidRPr="00742597">
        <w:rPr>
          <w:rFonts w:ascii="Calibri" w:hAnsi="Calibri"/>
          <w:b/>
          <w:i/>
          <w:color w:val="1F497D" w:themeColor="text2"/>
          <w:sz w:val="22"/>
          <w:szCs w:val="22"/>
        </w:rPr>
        <w:t>Revoir le découpage en phasage à l’issue de</w:t>
      </w:r>
      <w:r w:rsidR="002C7FC3">
        <w:rPr>
          <w:rFonts w:ascii="Calibri" w:hAnsi="Calibri"/>
          <w:b/>
          <w:i/>
          <w:color w:val="1F497D" w:themeColor="text2"/>
          <w:sz w:val="22"/>
          <w:szCs w:val="22"/>
        </w:rPr>
        <w:t xml:space="preserve"> </w:t>
      </w:r>
      <w:r w:rsidRPr="00742597">
        <w:rPr>
          <w:rFonts w:ascii="Calibri" w:hAnsi="Calibri"/>
          <w:b/>
          <w:i/>
          <w:color w:val="1F497D" w:themeColor="text2"/>
          <w:sz w:val="22"/>
          <w:szCs w:val="22"/>
        </w:rPr>
        <w:t>la séanc</w:t>
      </w:r>
      <w:r w:rsidR="002C7FC3">
        <w:rPr>
          <w:rFonts w:ascii="Calibri" w:hAnsi="Calibri"/>
          <w:b/>
          <w:i/>
          <w:color w:val="1F497D" w:themeColor="text2"/>
          <w:sz w:val="22"/>
          <w:szCs w:val="22"/>
        </w:rPr>
        <w:t xml:space="preserve">e </w:t>
      </w:r>
      <w:r w:rsidRPr="00742597">
        <w:rPr>
          <w:rFonts w:ascii="Calibri" w:hAnsi="Calibri"/>
          <w:b/>
          <w:i/>
          <w:color w:val="1F497D" w:themeColor="text2"/>
          <w:sz w:val="22"/>
          <w:szCs w:val="22"/>
        </w:rPr>
        <w:t xml:space="preserve">2 </w:t>
      </w:r>
    </w:p>
    <w:p w:rsidR="00A52246" w:rsidRPr="00742597" w:rsidRDefault="002C7FC3" w:rsidP="00A52246">
      <w:pPr>
        <w:jc w:val="both"/>
        <w:rPr>
          <w:rFonts w:ascii="Calibri" w:hAnsi="Calibri"/>
          <w:sz w:val="22"/>
          <w:szCs w:val="22"/>
        </w:rPr>
      </w:pPr>
      <w:r>
        <w:rPr>
          <w:rFonts w:ascii="Calibri" w:hAnsi="Calibri"/>
          <w:sz w:val="22"/>
          <w:szCs w:val="22"/>
        </w:rPr>
        <w:t>-</w:t>
      </w:r>
      <w:r w:rsidR="00A52246" w:rsidRPr="00742597">
        <w:rPr>
          <w:rFonts w:ascii="Calibri" w:hAnsi="Calibri"/>
          <w:sz w:val="22"/>
          <w:szCs w:val="22"/>
        </w:rPr>
        <w:t xml:space="preserve">Départ de la chargée de mission fin juillet 2018. </w:t>
      </w:r>
      <w:r w:rsidR="00531405" w:rsidRPr="00742597">
        <w:rPr>
          <w:rFonts w:ascii="Calibri" w:hAnsi="Calibri"/>
          <w:sz w:val="22"/>
          <w:szCs w:val="22"/>
        </w:rPr>
        <w:t>Un r</w:t>
      </w:r>
      <w:r w:rsidR="00A52246" w:rsidRPr="00742597">
        <w:rPr>
          <w:rFonts w:ascii="Calibri" w:hAnsi="Calibri"/>
          <w:sz w:val="22"/>
          <w:szCs w:val="22"/>
        </w:rPr>
        <w:t xml:space="preserve">emplacement </w:t>
      </w:r>
      <w:r w:rsidR="00531405" w:rsidRPr="00742597">
        <w:rPr>
          <w:rFonts w:ascii="Calibri" w:hAnsi="Calibri"/>
          <w:sz w:val="22"/>
          <w:szCs w:val="22"/>
        </w:rPr>
        <w:t xml:space="preserve">est </w:t>
      </w:r>
      <w:r w:rsidR="00A52246" w:rsidRPr="00742597">
        <w:rPr>
          <w:rFonts w:ascii="Calibri" w:hAnsi="Calibri"/>
          <w:sz w:val="22"/>
          <w:szCs w:val="22"/>
        </w:rPr>
        <w:t xml:space="preserve">prévu. </w:t>
      </w:r>
    </w:p>
    <w:p w:rsidR="00A52246" w:rsidRPr="00742597" w:rsidRDefault="00A52246" w:rsidP="00D675F1">
      <w:pPr>
        <w:jc w:val="both"/>
        <w:rPr>
          <w:rFonts w:ascii="Calibri" w:hAnsi="Calibri"/>
          <w:sz w:val="22"/>
          <w:szCs w:val="22"/>
        </w:rPr>
      </w:pPr>
    </w:p>
    <w:p w:rsidR="00E72796" w:rsidRPr="00742597" w:rsidRDefault="006B75F3" w:rsidP="00293B6F">
      <w:pPr>
        <w:pStyle w:val="Paragraphedeliste"/>
        <w:numPr>
          <w:ilvl w:val="0"/>
          <w:numId w:val="7"/>
        </w:numPr>
        <w:jc w:val="both"/>
        <w:rPr>
          <w:rFonts w:ascii="Calibri" w:hAnsi="Calibri"/>
          <w:sz w:val="22"/>
          <w:szCs w:val="22"/>
          <w:u w:val="single"/>
        </w:rPr>
      </w:pPr>
      <w:r w:rsidRPr="00742597">
        <w:rPr>
          <w:rFonts w:ascii="Calibri" w:hAnsi="Calibri"/>
          <w:sz w:val="22"/>
          <w:szCs w:val="22"/>
          <w:u w:val="single"/>
        </w:rPr>
        <w:t>Problématique</w:t>
      </w:r>
      <w:r w:rsidR="00D87EFE" w:rsidRPr="00742597">
        <w:rPr>
          <w:rFonts w:ascii="Calibri" w:hAnsi="Calibri"/>
          <w:sz w:val="22"/>
          <w:szCs w:val="22"/>
          <w:u w:val="single"/>
        </w:rPr>
        <w:t>s</w:t>
      </w:r>
      <w:r w:rsidRPr="00742597">
        <w:rPr>
          <w:rFonts w:ascii="Calibri" w:hAnsi="Calibri"/>
          <w:sz w:val="22"/>
          <w:szCs w:val="22"/>
          <w:u w:val="single"/>
        </w:rPr>
        <w:t xml:space="preserve"> </w:t>
      </w:r>
      <w:r w:rsidR="00E72796" w:rsidRPr="00742597">
        <w:rPr>
          <w:rFonts w:ascii="Calibri" w:hAnsi="Calibri"/>
          <w:sz w:val="22"/>
          <w:szCs w:val="22"/>
          <w:u w:val="single"/>
        </w:rPr>
        <w:t>de départ :</w:t>
      </w:r>
    </w:p>
    <w:p w:rsidR="00A52246" w:rsidRPr="00742597" w:rsidRDefault="00960C2D" w:rsidP="00D675F1">
      <w:pPr>
        <w:jc w:val="both"/>
        <w:rPr>
          <w:rFonts w:ascii="Calibri" w:hAnsi="Calibri"/>
          <w:b/>
          <w:i/>
          <w:sz w:val="22"/>
          <w:szCs w:val="22"/>
        </w:rPr>
      </w:pPr>
      <w:r w:rsidRPr="00742597">
        <w:rPr>
          <w:rFonts w:ascii="Calibri" w:hAnsi="Calibri"/>
          <w:b/>
          <w:i/>
          <w:sz w:val="22"/>
          <w:szCs w:val="22"/>
        </w:rPr>
        <w:t>Est-il opportun de développer un dispositif dynamique de recueil de données de type cohorte dans le domaine du Polyhandicap ? Pour répondre à quelles questions </w:t>
      </w:r>
      <w:r w:rsidR="004B14CA" w:rsidRPr="00742597">
        <w:rPr>
          <w:rFonts w:ascii="Calibri" w:hAnsi="Calibri"/>
          <w:b/>
          <w:i/>
          <w:sz w:val="22"/>
          <w:szCs w:val="22"/>
        </w:rPr>
        <w:t xml:space="preserve">de recherche </w:t>
      </w:r>
      <w:r w:rsidRPr="00742597">
        <w:rPr>
          <w:rFonts w:ascii="Calibri" w:hAnsi="Calibri"/>
          <w:b/>
          <w:i/>
          <w:sz w:val="22"/>
          <w:szCs w:val="22"/>
        </w:rPr>
        <w:t xml:space="preserve">? Quel en serait le périmètre ?  </w:t>
      </w:r>
    </w:p>
    <w:p w:rsidR="006B75F3" w:rsidRPr="00742597" w:rsidRDefault="006B75F3" w:rsidP="006B75F3">
      <w:pPr>
        <w:jc w:val="both"/>
        <w:rPr>
          <w:rFonts w:ascii="Calibri" w:hAnsi="Calibri"/>
          <w:sz w:val="22"/>
          <w:szCs w:val="22"/>
        </w:rPr>
      </w:pPr>
      <w:r w:rsidRPr="00742597">
        <w:rPr>
          <w:rFonts w:ascii="Calibri" w:hAnsi="Calibri"/>
          <w:sz w:val="22"/>
          <w:szCs w:val="22"/>
        </w:rPr>
        <w:t>Voir à l’issue des discussions du GR si opportunité d</w:t>
      </w:r>
      <w:r w:rsidR="002F5806" w:rsidRPr="00742597">
        <w:rPr>
          <w:rFonts w:ascii="Calibri" w:hAnsi="Calibri"/>
          <w:sz w:val="22"/>
          <w:szCs w:val="22"/>
        </w:rPr>
        <w:t xml:space="preserve">e développer </w:t>
      </w:r>
      <w:r w:rsidRPr="00742597">
        <w:rPr>
          <w:rFonts w:ascii="Calibri" w:hAnsi="Calibri"/>
          <w:sz w:val="22"/>
          <w:szCs w:val="22"/>
        </w:rPr>
        <w:t>une cohorte ou non…</w:t>
      </w:r>
    </w:p>
    <w:p w:rsidR="00C34215" w:rsidRPr="00742597" w:rsidRDefault="00C34215" w:rsidP="00C34215">
      <w:pPr>
        <w:jc w:val="both"/>
        <w:rPr>
          <w:rFonts w:ascii="Calibri" w:hAnsi="Calibri"/>
          <w:sz w:val="22"/>
          <w:szCs w:val="22"/>
        </w:rPr>
      </w:pPr>
    </w:p>
    <w:p w:rsidR="00DF066B" w:rsidRPr="00742597" w:rsidRDefault="002852C7" w:rsidP="00DF066B">
      <w:pPr>
        <w:pBdr>
          <w:top w:val="single" w:sz="12" w:space="1" w:color="C0504D" w:themeColor="accent2"/>
          <w:left w:val="single" w:sz="12" w:space="4" w:color="C0504D" w:themeColor="accent2"/>
          <w:bottom w:val="single" w:sz="12" w:space="0" w:color="C0504D" w:themeColor="accent2"/>
          <w:right w:val="single" w:sz="12" w:space="4" w:color="C0504D" w:themeColor="accent2"/>
        </w:pBdr>
        <w:rPr>
          <w:rFonts w:ascii="Calibri" w:hAnsi="Calibri"/>
          <w:b/>
          <w:i/>
          <w:color w:val="C00000"/>
          <w:sz w:val="22"/>
          <w:szCs w:val="22"/>
        </w:rPr>
      </w:pPr>
      <w:r w:rsidRPr="00742597">
        <w:rPr>
          <w:rFonts w:ascii="Calibri" w:hAnsi="Calibri"/>
          <w:b/>
          <w:i/>
          <w:color w:val="C00000"/>
          <w:sz w:val="22"/>
          <w:szCs w:val="22"/>
        </w:rPr>
        <w:t>II. Quels sont les besoins </w:t>
      </w:r>
      <w:r w:rsidR="000C73F2" w:rsidRPr="00742597">
        <w:rPr>
          <w:rFonts w:ascii="Calibri" w:hAnsi="Calibri"/>
          <w:b/>
          <w:i/>
          <w:color w:val="C00000"/>
          <w:sz w:val="22"/>
          <w:szCs w:val="22"/>
        </w:rPr>
        <w:t>de recherche</w:t>
      </w:r>
      <w:r w:rsidRPr="00742597">
        <w:rPr>
          <w:rFonts w:ascii="Calibri" w:hAnsi="Calibri"/>
          <w:b/>
          <w:i/>
          <w:color w:val="C00000"/>
          <w:sz w:val="22"/>
          <w:szCs w:val="22"/>
        </w:rPr>
        <w:t xml:space="preserve">? </w:t>
      </w:r>
    </w:p>
    <w:p w:rsidR="00E32B89" w:rsidRDefault="00E32B89" w:rsidP="00457519">
      <w:pPr>
        <w:jc w:val="both"/>
        <w:rPr>
          <w:rFonts w:ascii="Calibri" w:hAnsi="Calibri"/>
          <w:b/>
          <w:i/>
          <w:sz w:val="22"/>
          <w:szCs w:val="22"/>
        </w:rPr>
      </w:pPr>
    </w:p>
    <w:p w:rsidR="00457519" w:rsidRPr="00742597" w:rsidRDefault="00457519" w:rsidP="00457519">
      <w:pPr>
        <w:jc w:val="both"/>
        <w:rPr>
          <w:rFonts w:ascii="Calibri" w:hAnsi="Calibri"/>
          <w:sz w:val="22"/>
          <w:szCs w:val="22"/>
        </w:rPr>
      </w:pPr>
      <w:r w:rsidRPr="00742597">
        <w:rPr>
          <w:rFonts w:ascii="Calibri" w:hAnsi="Calibri"/>
          <w:b/>
          <w:i/>
          <w:sz w:val="22"/>
          <w:szCs w:val="22"/>
        </w:rPr>
        <w:t>Les vraies questions doivent émerger du GT. Quelles sont les questions qui se posent ?</w:t>
      </w:r>
      <w:r w:rsidRPr="00742597">
        <w:rPr>
          <w:rFonts w:ascii="Calibri" w:hAnsi="Calibri"/>
          <w:sz w:val="22"/>
          <w:szCs w:val="22"/>
        </w:rPr>
        <w:t xml:space="preserve"> Il n’y a pas toujours légitimité à constituer des cohortes et il existe d’autres dispositifs </w:t>
      </w:r>
      <w:r w:rsidR="004B14CA" w:rsidRPr="00742597">
        <w:rPr>
          <w:rFonts w:ascii="Calibri" w:hAnsi="Calibri"/>
          <w:sz w:val="22"/>
          <w:szCs w:val="22"/>
        </w:rPr>
        <w:t xml:space="preserve">moins coûteux </w:t>
      </w:r>
      <w:r w:rsidRPr="00742597">
        <w:rPr>
          <w:rFonts w:ascii="Calibri" w:hAnsi="Calibri"/>
          <w:sz w:val="22"/>
          <w:szCs w:val="22"/>
        </w:rPr>
        <w:t>pour répondre à certains aspects…</w:t>
      </w:r>
    </w:p>
    <w:p w:rsidR="00457519" w:rsidRPr="00742597" w:rsidRDefault="00457519" w:rsidP="00D87EFE">
      <w:pPr>
        <w:jc w:val="both"/>
        <w:rPr>
          <w:rFonts w:ascii="Calibri" w:hAnsi="Calibri"/>
          <w:sz w:val="22"/>
          <w:szCs w:val="22"/>
        </w:rPr>
      </w:pPr>
    </w:p>
    <w:p w:rsidR="00505BEE" w:rsidRPr="00742597" w:rsidRDefault="00457519" w:rsidP="00D87EFE">
      <w:pPr>
        <w:jc w:val="both"/>
        <w:rPr>
          <w:rFonts w:ascii="Calibri" w:hAnsi="Calibri"/>
          <w:sz w:val="22"/>
          <w:szCs w:val="22"/>
        </w:rPr>
      </w:pPr>
      <w:r w:rsidRPr="00742597">
        <w:rPr>
          <w:rFonts w:ascii="Calibri" w:hAnsi="Calibri"/>
          <w:sz w:val="22"/>
          <w:szCs w:val="22"/>
        </w:rPr>
        <w:t xml:space="preserve">Axes de recherche </w:t>
      </w:r>
      <w:r w:rsidR="00E32B89">
        <w:rPr>
          <w:rFonts w:ascii="Calibri" w:hAnsi="Calibri"/>
          <w:sz w:val="22"/>
          <w:szCs w:val="22"/>
        </w:rPr>
        <w:t xml:space="preserve">émis par le </w:t>
      </w:r>
      <w:r w:rsidR="00505BEE" w:rsidRPr="00742597">
        <w:rPr>
          <w:rFonts w:ascii="Calibri" w:hAnsi="Calibri"/>
          <w:sz w:val="22"/>
          <w:szCs w:val="22"/>
        </w:rPr>
        <w:t xml:space="preserve">GT </w:t>
      </w:r>
      <w:proofErr w:type="spellStart"/>
      <w:r w:rsidR="00505BEE" w:rsidRPr="00742597">
        <w:rPr>
          <w:rFonts w:ascii="Calibri" w:hAnsi="Calibri"/>
          <w:sz w:val="22"/>
          <w:szCs w:val="22"/>
        </w:rPr>
        <w:t>IReSP</w:t>
      </w:r>
      <w:proofErr w:type="spellEnd"/>
      <w:r w:rsidR="00505BEE" w:rsidRPr="00742597">
        <w:rPr>
          <w:rFonts w:ascii="Calibri" w:hAnsi="Calibri"/>
          <w:sz w:val="22"/>
          <w:szCs w:val="22"/>
        </w:rPr>
        <w:t xml:space="preserve"> et </w:t>
      </w:r>
      <w:r w:rsidR="00937246">
        <w:rPr>
          <w:rFonts w:ascii="Calibri" w:hAnsi="Calibri"/>
          <w:sz w:val="22"/>
          <w:szCs w:val="22"/>
        </w:rPr>
        <w:t xml:space="preserve">par </w:t>
      </w:r>
      <w:r w:rsidR="00E32B89">
        <w:rPr>
          <w:rFonts w:ascii="Calibri" w:hAnsi="Calibri"/>
          <w:sz w:val="22"/>
          <w:szCs w:val="22"/>
        </w:rPr>
        <w:t>certain</w:t>
      </w:r>
      <w:r w:rsidR="00505BEE" w:rsidRPr="00742597">
        <w:rPr>
          <w:rFonts w:ascii="Calibri" w:hAnsi="Calibri"/>
          <w:sz w:val="22"/>
          <w:szCs w:val="22"/>
        </w:rPr>
        <w:t>es parties prenantes sollicitées</w:t>
      </w:r>
      <w:r w:rsidR="00937246">
        <w:rPr>
          <w:rFonts w:ascii="Calibri" w:hAnsi="Calibri"/>
          <w:sz w:val="22"/>
          <w:szCs w:val="22"/>
        </w:rPr>
        <w:t xml:space="preserve"> lors d’entretiens</w:t>
      </w:r>
      <w:r w:rsidR="00505BEE" w:rsidRPr="00742597">
        <w:rPr>
          <w:rFonts w:ascii="Calibri" w:hAnsi="Calibri"/>
          <w:sz w:val="22"/>
          <w:szCs w:val="22"/>
        </w:rPr>
        <w:t xml:space="preserve"> (représentatifs des institutions, chercheurs et associatifs)</w:t>
      </w:r>
      <w:r w:rsidR="0068697D" w:rsidRPr="00742597">
        <w:rPr>
          <w:rFonts w:ascii="Calibri" w:hAnsi="Calibri"/>
          <w:sz w:val="22"/>
          <w:szCs w:val="22"/>
        </w:rPr>
        <w:t xml:space="preserve"> : </w:t>
      </w:r>
    </w:p>
    <w:p w:rsidR="00505BEE" w:rsidRPr="00742597" w:rsidRDefault="00505BEE" w:rsidP="00D87EFE">
      <w:pPr>
        <w:jc w:val="both"/>
        <w:rPr>
          <w:rFonts w:ascii="Calibri" w:hAnsi="Calibri"/>
          <w:sz w:val="22"/>
          <w:szCs w:val="22"/>
        </w:rPr>
      </w:pPr>
    </w:p>
    <w:tbl>
      <w:tblPr>
        <w:tblStyle w:val="Grilledutableau"/>
        <w:tblW w:w="0" w:type="auto"/>
        <w:tblInd w:w="-318" w:type="dxa"/>
        <w:tblLook w:val="04A0" w:firstRow="1" w:lastRow="0" w:firstColumn="1" w:lastColumn="0" w:noHBand="0" w:noVBand="1"/>
      </w:tblPr>
      <w:tblGrid>
        <w:gridCol w:w="3148"/>
        <w:gridCol w:w="6226"/>
      </w:tblGrid>
      <w:tr w:rsidR="005070A0" w:rsidRPr="00742597" w:rsidTr="00E32B89">
        <w:tc>
          <w:tcPr>
            <w:tcW w:w="3148" w:type="dxa"/>
          </w:tcPr>
          <w:p w:rsidR="00DA3E00" w:rsidRPr="00742597" w:rsidRDefault="00DA3E00" w:rsidP="00DA3E00">
            <w:pPr>
              <w:ind w:left="360"/>
              <w:rPr>
                <w:rFonts w:ascii="Calibri" w:hAnsi="Calibri"/>
                <w:sz w:val="22"/>
                <w:szCs w:val="22"/>
                <w:u w:val="single"/>
              </w:rPr>
            </w:pPr>
          </w:p>
          <w:p w:rsidR="00DA3E00" w:rsidRPr="00742597" w:rsidRDefault="00DA3E00" w:rsidP="00DA3E00">
            <w:pPr>
              <w:ind w:left="360"/>
              <w:rPr>
                <w:rFonts w:ascii="Calibri" w:hAnsi="Calibri"/>
                <w:sz w:val="22"/>
                <w:szCs w:val="22"/>
                <w:u w:val="single"/>
              </w:rPr>
            </w:pPr>
          </w:p>
          <w:p w:rsidR="005070A0" w:rsidRPr="00742597" w:rsidRDefault="005070A0" w:rsidP="00DA3E00">
            <w:pPr>
              <w:ind w:left="360"/>
              <w:rPr>
                <w:rFonts w:ascii="Calibri" w:hAnsi="Calibri"/>
                <w:sz w:val="22"/>
                <w:szCs w:val="22"/>
                <w:u w:val="single"/>
              </w:rPr>
            </w:pPr>
            <w:r w:rsidRPr="00742597">
              <w:rPr>
                <w:rFonts w:ascii="Calibri" w:hAnsi="Calibri"/>
                <w:sz w:val="22"/>
                <w:szCs w:val="22"/>
                <w:u w:val="single"/>
              </w:rPr>
              <w:t xml:space="preserve">GT </w:t>
            </w:r>
            <w:proofErr w:type="spellStart"/>
            <w:r w:rsidRPr="00742597">
              <w:rPr>
                <w:rFonts w:ascii="Calibri" w:hAnsi="Calibri"/>
                <w:sz w:val="22"/>
                <w:szCs w:val="22"/>
                <w:u w:val="single"/>
              </w:rPr>
              <w:t>IReSP</w:t>
            </w:r>
            <w:proofErr w:type="spellEnd"/>
            <w:r w:rsidRPr="00742597">
              <w:rPr>
                <w:rFonts w:ascii="Calibri" w:hAnsi="Calibri"/>
                <w:sz w:val="22"/>
                <w:szCs w:val="22"/>
                <w:u w:val="single"/>
              </w:rPr>
              <w:t xml:space="preserve"> « Animation et structuration de la recherche </w:t>
            </w:r>
            <w:proofErr w:type="gramStart"/>
            <w:r w:rsidRPr="00742597">
              <w:rPr>
                <w:rFonts w:ascii="Calibri" w:hAnsi="Calibri"/>
                <w:sz w:val="22"/>
                <w:szCs w:val="22"/>
                <w:u w:val="single"/>
              </w:rPr>
              <w:t>»  :</w:t>
            </w:r>
            <w:proofErr w:type="gramEnd"/>
            <w:r w:rsidRPr="00742597">
              <w:rPr>
                <w:rFonts w:ascii="Calibri" w:hAnsi="Calibri"/>
                <w:sz w:val="22"/>
                <w:szCs w:val="22"/>
                <w:u w:val="single"/>
              </w:rPr>
              <w:t xml:space="preserve"> </w:t>
            </w:r>
          </w:p>
          <w:p w:rsidR="005070A0" w:rsidRPr="00742597" w:rsidRDefault="005070A0" w:rsidP="0077383B">
            <w:pPr>
              <w:pStyle w:val="Paragraphedeliste"/>
              <w:ind w:left="0"/>
              <w:jc w:val="both"/>
              <w:rPr>
                <w:rFonts w:ascii="Calibri" w:hAnsi="Calibri"/>
                <w:sz w:val="22"/>
                <w:szCs w:val="22"/>
                <w:u w:val="single"/>
              </w:rPr>
            </w:pPr>
          </w:p>
        </w:tc>
        <w:tc>
          <w:tcPr>
            <w:tcW w:w="6226" w:type="dxa"/>
          </w:tcPr>
          <w:p w:rsidR="005070A0" w:rsidRPr="00742597" w:rsidRDefault="005070A0" w:rsidP="00293B6F">
            <w:pPr>
              <w:pStyle w:val="Paragraphedeliste"/>
              <w:numPr>
                <w:ilvl w:val="0"/>
                <w:numId w:val="12"/>
              </w:numPr>
              <w:ind w:left="524"/>
              <w:jc w:val="both"/>
              <w:rPr>
                <w:rFonts w:ascii="Calibri" w:hAnsi="Calibri"/>
                <w:b/>
                <w:sz w:val="22"/>
                <w:szCs w:val="22"/>
              </w:rPr>
            </w:pPr>
            <w:r w:rsidRPr="00742597">
              <w:rPr>
                <w:rFonts w:ascii="Calibri" w:hAnsi="Calibri"/>
                <w:b/>
                <w:sz w:val="22"/>
                <w:szCs w:val="22"/>
              </w:rPr>
              <w:t>Parcours de vie</w:t>
            </w:r>
          </w:p>
          <w:p w:rsidR="005070A0" w:rsidRPr="00742597" w:rsidRDefault="005070A0" w:rsidP="00293B6F">
            <w:pPr>
              <w:pStyle w:val="Paragraphedeliste"/>
              <w:numPr>
                <w:ilvl w:val="0"/>
                <w:numId w:val="12"/>
              </w:numPr>
              <w:ind w:left="524"/>
              <w:jc w:val="both"/>
              <w:rPr>
                <w:rFonts w:ascii="Calibri" w:hAnsi="Calibri"/>
                <w:b/>
                <w:sz w:val="22"/>
                <w:szCs w:val="22"/>
              </w:rPr>
            </w:pPr>
            <w:r w:rsidRPr="00742597">
              <w:rPr>
                <w:rFonts w:ascii="Calibri" w:hAnsi="Calibri"/>
                <w:b/>
                <w:sz w:val="22"/>
                <w:szCs w:val="22"/>
              </w:rPr>
              <w:t xml:space="preserve">Questions éthiques </w:t>
            </w:r>
          </w:p>
          <w:p w:rsidR="005070A0" w:rsidRPr="00742597" w:rsidRDefault="005070A0" w:rsidP="00293B6F">
            <w:pPr>
              <w:pStyle w:val="Paragraphedeliste"/>
              <w:numPr>
                <w:ilvl w:val="0"/>
                <w:numId w:val="12"/>
              </w:numPr>
              <w:ind w:left="524"/>
              <w:jc w:val="both"/>
              <w:rPr>
                <w:rFonts w:ascii="Calibri" w:hAnsi="Calibri"/>
                <w:b/>
                <w:sz w:val="22"/>
                <w:szCs w:val="22"/>
              </w:rPr>
            </w:pPr>
            <w:r w:rsidRPr="00742597">
              <w:rPr>
                <w:rFonts w:ascii="Calibri" w:hAnsi="Calibri"/>
                <w:b/>
                <w:sz w:val="22"/>
                <w:szCs w:val="22"/>
              </w:rPr>
              <w:t xml:space="preserve">Représentations sociales </w:t>
            </w:r>
          </w:p>
          <w:p w:rsidR="005070A0" w:rsidRPr="00742597" w:rsidRDefault="005070A0" w:rsidP="00293B6F">
            <w:pPr>
              <w:pStyle w:val="Paragraphedeliste"/>
              <w:numPr>
                <w:ilvl w:val="0"/>
                <w:numId w:val="12"/>
              </w:numPr>
              <w:ind w:left="524"/>
              <w:jc w:val="both"/>
              <w:rPr>
                <w:rFonts w:ascii="Calibri" w:hAnsi="Calibri"/>
                <w:b/>
                <w:sz w:val="22"/>
                <w:szCs w:val="22"/>
              </w:rPr>
            </w:pPr>
            <w:r w:rsidRPr="00742597">
              <w:rPr>
                <w:rFonts w:ascii="Calibri" w:hAnsi="Calibri"/>
                <w:b/>
                <w:bCs/>
                <w:sz w:val="22"/>
                <w:szCs w:val="22"/>
              </w:rPr>
              <w:t>Aspects socio-économiques liés à la situation de poly handicap, solidarité, citoyenneté</w:t>
            </w:r>
            <w:r w:rsidRPr="00742597">
              <w:rPr>
                <w:rFonts w:ascii="Calibri" w:hAnsi="Calibri"/>
                <w:b/>
                <w:sz w:val="22"/>
                <w:szCs w:val="22"/>
              </w:rPr>
              <w:t xml:space="preserve"> </w:t>
            </w:r>
          </w:p>
          <w:p w:rsidR="005070A0" w:rsidRPr="00742597" w:rsidRDefault="005070A0" w:rsidP="00293B6F">
            <w:pPr>
              <w:pStyle w:val="Paragraphedeliste"/>
              <w:numPr>
                <w:ilvl w:val="0"/>
                <w:numId w:val="12"/>
              </w:numPr>
              <w:ind w:left="524"/>
              <w:jc w:val="both"/>
              <w:rPr>
                <w:rFonts w:ascii="Calibri" w:hAnsi="Calibri"/>
                <w:b/>
                <w:sz w:val="22"/>
                <w:szCs w:val="22"/>
              </w:rPr>
            </w:pPr>
            <w:r w:rsidRPr="00742597">
              <w:rPr>
                <w:rFonts w:ascii="Calibri" w:hAnsi="Calibri"/>
                <w:b/>
                <w:sz w:val="22"/>
                <w:szCs w:val="22"/>
              </w:rPr>
              <w:t>Les processus de fonctionnement cognitifs et psychiques</w:t>
            </w:r>
          </w:p>
          <w:p w:rsidR="005070A0" w:rsidRPr="00742597" w:rsidRDefault="005070A0" w:rsidP="00293B6F">
            <w:pPr>
              <w:pStyle w:val="Paragraphedeliste"/>
              <w:numPr>
                <w:ilvl w:val="0"/>
                <w:numId w:val="12"/>
              </w:numPr>
              <w:ind w:left="524"/>
              <w:jc w:val="both"/>
              <w:rPr>
                <w:rFonts w:ascii="Calibri" w:hAnsi="Calibri"/>
                <w:b/>
                <w:sz w:val="22"/>
                <w:szCs w:val="22"/>
              </w:rPr>
            </w:pPr>
            <w:r w:rsidRPr="00742597">
              <w:rPr>
                <w:rFonts w:ascii="Calibri" w:hAnsi="Calibri"/>
                <w:b/>
                <w:bCs/>
                <w:sz w:val="22"/>
                <w:szCs w:val="22"/>
              </w:rPr>
              <w:t xml:space="preserve">Aides techniques, communication </w:t>
            </w:r>
          </w:p>
          <w:p w:rsidR="005070A0" w:rsidRPr="00742597" w:rsidRDefault="005070A0" w:rsidP="00293B6F">
            <w:pPr>
              <w:pStyle w:val="Paragraphedeliste"/>
              <w:numPr>
                <w:ilvl w:val="0"/>
                <w:numId w:val="12"/>
              </w:numPr>
              <w:ind w:left="524"/>
              <w:jc w:val="both"/>
              <w:rPr>
                <w:rFonts w:ascii="Calibri" w:hAnsi="Calibri"/>
                <w:b/>
                <w:sz w:val="22"/>
                <w:szCs w:val="22"/>
              </w:rPr>
            </w:pPr>
            <w:r w:rsidRPr="00742597">
              <w:rPr>
                <w:rFonts w:ascii="Calibri" w:hAnsi="Calibri"/>
                <w:b/>
                <w:bCs/>
                <w:sz w:val="22"/>
                <w:szCs w:val="22"/>
              </w:rPr>
              <w:t xml:space="preserve">Processus inclusif </w:t>
            </w:r>
          </w:p>
          <w:p w:rsidR="005070A0" w:rsidRPr="00742597" w:rsidRDefault="005070A0" w:rsidP="00293B6F">
            <w:pPr>
              <w:pStyle w:val="Paragraphedeliste"/>
              <w:numPr>
                <w:ilvl w:val="0"/>
                <w:numId w:val="12"/>
              </w:numPr>
              <w:ind w:left="524"/>
              <w:jc w:val="both"/>
              <w:rPr>
                <w:rFonts w:ascii="Calibri" w:hAnsi="Calibri"/>
                <w:b/>
                <w:sz w:val="22"/>
                <w:szCs w:val="22"/>
              </w:rPr>
            </w:pPr>
            <w:r w:rsidRPr="00742597">
              <w:rPr>
                <w:rFonts w:ascii="Calibri" w:hAnsi="Calibri"/>
                <w:b/>
                <w:bCs/>
                <w:sz w:val="22"/>
                <w:szCs w:val="22"/>
              </w:rPr>
              <w:t xml:space="preserve">Méthodologies de recherche </w:t>
            </w:r>
          </w:p>
          <w:p w:rsidR="005070A0" w:rsidRPr="00742597" w:rsidRDefault="005070A0" w:rsidP="0077383B">
            <w:pPr>
              <w:pStyle w:val="Paragraphedeliste"/>
              <w:ind w:left="0"/>
              <w:jc w:val="both"/>
              <w:rPr>
                <w:rFonts w:ascii="Calibri" w:hAnsi="Calibri"/>
                <w:sz w:val="22"/>
                <w:szCs w:val="22"/>
                <w:u w:val="single"/>
              </w:rPr>
            </w:pPr>
          </w:p>
        </w:tc>
      </w:tr>
      <w:tr w:rsidR="005070A0" w:rsidRPr="00742597" w:rsidTr="00E32B89">
        <w:tc>
          <w:tcPr>
            <w:tcW w:w="3148" w:type="dxa"/>
          </w:tcPr>
          <w:p w:rsidR="00DA3E00" w:rsidRPr="00742597" w:rsidRDefault="00DA3E00" w:rsidP="0077383B">
            <w:pPr>
              <w:pStyle w:val="Paragraphedeliste"/>
              <w:ind w:left="0"/>
              <w:jc w:val="both"/>
              <w:rPr>
                <w:rFonts w:ascii="Calibri" w:hAnsi="Calibri"/>
                <w:sz w:val="22"/>
                <w:szCs w:val="22"/>
                <w:u w:val="single"/>
              </w:rPr>
            </w:pPr>
          </w:p>
          <w:p w:rsidR="00DA3E00" w:rsidRPr="00742597" w:rsidRDefault="00DA3E00" w:rsidP="0077383B">
            <w:pPr>
              <w:pStyle w:val="Paragraphedeliste"/>
              <w:ind w:left="0"/>
              <w:jc w:val="both"/>
              <w:rPr>
                <w:rFonts w:ascii="Calibri" w:hAnsi="Calibri"/>
                <w:sz w:val="22"/>
                <w:szCs w:val="22"/>
                <w:u w:val="single"/>
              </w:rPr>
            </w:pPr>
          </w:p>
          <w:p w:rsidR="00DA3E00" w:rsidRPr="00742597" w:rsidRDefault="00DA3E00" w:rsidP="0077383B">
            <w:pPr>
              <w:pStyle w:val="Paragraphedeliste"/>
              <w:ind w:left="0"/>
              <w:jc w:val="both"/>
              <w:rPr>
                <w:rFonts w:ascii="Calibri" w:hAnsi="Calibri"/>
                <w:sz w:val="22"/>
                <w:szCs w:val="22"/>
                <w:u w:val="single"/>
              </w:rPr>
            </w:pPr>
          </w:p>
          <w:p w:rsidR="00DA3E00" w:rsidRPr="00742597" w:rsidRDefault="00DA3E00" w:rsidP="0077383B">
            <w:pPr>
              <w:pStyle w:val="Paragraphedeliste"/>
              <w:ind w:left="0"/>
              <w:jc w:val="both"/>
              <w:rPr>
                <w:rFonts w:ascii="Calibri" w:hAnsi="Calibri"/>
                <w:sz w:val="22"/>
                <w:szCs w:val="22"/>
                <w:u w:val="single"/>
              </w:rPr>
            </w:pPr>
          </w:p>
          <w:p w:rsidR="005070A0" w:rsidRPr="00742597" w:rsidRDefault="00DA3E00" w:rsidP="0077383B">
            <w:pPr>
              <w:pStyle w:val="Paragraphedeliste"/>
              <w:ind w:left="0"/>
              <w:jc w:val="both"/>
              <w:rPr>
                <w:rFonts w:ascii="Calibri" w:hAnsi="Calibri"/>
                <w:sz w:val="22"/>
                <w:szCs w:val="22"/>
                <w:u w:val="single"/>
              </w:rPr>
            </w:pPr>
            <w:r w:rsidRPr="00742597">
              <w:rPr>
                <w:rFonts w:ascii="Calibri" w:hAnsi="Calibri"/>
                <w:sz w:val="22"/>
                <w:szCs w:val="22"/>
                <w:u w:val="single"/>
              </w:rPr>
              <w:t>A</w:t>
            </w:r>
            <w:r w:rsidR="005070A0" w:rsidRPr="00742597">
              <w:rPr>
                <w:rFonts w:ascii="Calibri" w:hAnsi="Calibri"/>
                <w:sz w:val="22"/>
                <w:szCs w:val="22"/>
                <w:u w:val="single"/>
              </w:rPr>
              <w:t>xes proposés par d’autres acteurs :</w:t>
            </w:r>
          </w:p>
          <w:p w:rsidR="005070A0" w:rsidRPr="00742597" w:rsidRDefault="005070A0" w:rsidP="00DA3E00">
            <w:pPr>
              <w:pStyle w:val="Paragraphedeliste"/>
              <w:ind w:left="0"/>
              <w:rPr>
                <w:rFonts w:ascii="Calibri" w:hAnsi="Calibri"/>
                <w:sz w:val="22"/>
                <w:szCs w:val="22"/>
              </w:rPr>
            </w:pPr>
            <w:r w:rsidRPr="00742597">
              <w:rPr>
                <w:rFonts w:ascii="Calibri" w:hAnsi="Calibri"/>
                <w:sz w:val="22"/>
                <w:szCs w:val="22"/>
              </w:rPr>
              <w:t>Accompagnement/ prise en charge</w:t>
            </w:r>
            <w:r w:rsidR="00705B5D">
              <w:rPr>
                <w:rFonts w:ascii="Calibri" w:hAnsi="Calibri"/>
                <w:sz w:val="22"/>
                <w:szCs w:val="22"/>
              </w:rPr>
              <w:t xml:space="preserve"> (PEC)</w:t>
            </w:r>
          </w:p>
        </w:tc>
        <w:tc>
          <w:tcPr>
            <w:tcW w:w="6226" w:type="dxa"/>
          </w:tcPr>
          <w:p w:rsidR="005070A0" w:rsidRPr="00742597" w:rsidRDefault="005070A0" w:rsidP="00293B6F">
            <w:pPr>
              <w:numPr>
                <w:ilvl w:val="0"/>
                <w:numId w:val="11"/>
              </w:numPr>
              <w:ind w:left="524"/>
              <w:jc w:val="both"/>
              <w:rPr>
                <w:rFonts w:ascii="Calibri" w:hAnsi="Calibri"/>
                <w:sz w:val="22"/>
                <w:szCs w:val="22"/>
              </w:rPr>
            </w:pPr>
            <w:r w:rsidRPr="00742597">
              <w:rPr>
                <w:rFonts w:ascii="Calibri" w:hAnsi="Calibri"/>
                <w:sz w:val="22"/>
                <w:szCs w:val="22"/>
              </w:rPr>
              <w:t>Disposer de données pour conduire et évaluer des politiques</w:t>
            </w:r>
            <w:r w:rsidR="00937246">
              <w:rPr>
                <w:rFonts w:ascii="Calibri" w:hAnsi="Calibri"/>
                <w:sz w:val="22"/>
                <w:szCs w:val="22"/>
              </w:rPr>
              <w:t xml:space="preserve"> </w:t>
            </w:r>
            <w:r w:rsidRPr="00742597">
              <w:rPr>
                <w:rFonts w:ascii="Calibri" w:hAnsi="Calibri"/>
                <w:sz w:val="22"/>
                <w:szCs w:val="22"/>
              </w:rPr>
              <w:t xml:space="preserve"> </w:t>
            </w:r>
          </w:p>
          <w:p w:rsidR="005070A0" w:rsidRPr="00742597" w:rsidRDefault="005070A0" w:rsidP="00293B6F">
            <w:pPr>
              <w:numPr>
                <w:ilvl w:val="0"/>
                <w:numId w:val="11"/>
              </w:numPr>
              <w:ind w:left="524"/>
              <w:jc w:val="both"/>
              <w:rPr>
                <w:rFonts w:ascii="Calibri" w:hAnsi="Calibri"/>
                <w:sz w:val="22"/>
                <w:szCs w:val="22"/>
              </w:rPr>
            </w:pPr>
            <w:r w:rsidRPr="00742597">
              <w:rPr>
                <w:rFonts w:ascii="Calibri" w:hAnsi="Calibri"/>
                <w:sz w:val="22"/>
                <w:szCs w:val="22"/>
              </w:rPr>
              <w:t>Mieux connaître les personnes au domicile : combien sont</w:t>
            </w:r>
            <w:r w:rsidR="0068697D" w:rsidRPr="00742597">
              <w:rPr>
                <w:rFonts w:ascii="Calibri" w:hAnsi="Calibri"/>
                <w:sz w:val="22"/>
                <w:szCs w:val="22"/>
              </w:rPr>
              <w:t>-</w:t>
            </w:r>
            <w:r w:rsidR="00937246">
              <w:rPr>
                <w:rFonts w:ascii="Calibri" w:hAnsi="Calibri"/>
                <w:sz w:val="22"/>
                <w:szCs w:val="22"/>
              </w:rPr>
              <w:t>elles</w:t>
            </w:r>
            <w:r w:rsidRPr="00742597">
              <w:rPr>
                <w:rFonts w:ascii="Calibri" w:hAnsi="Calibri"/>
                <w:sz w:val="22"/>
                <w:szCs w:val="22"/>
              </w:rPr>
              <w:t> ?</w:t>
            </w:r>
            <w:r w:rsidR="00937246">
              <w:rPr>
                <w:rFonts w:ascii="Calibri" w:hAnsi="Calibri"/>
                <w:sz w:val="22"/>
                <w:szCs w:val="22"/>
              </w:rPr>
              <w:t xml:space="preserve"> quels profils de sévérité ont-</w:t>
            </w:r>
            <w:r w:rsidR="00E402F4">
              <w:rPr>
                <w:rFonts w:ascii="Calibri" w:hAnsi="Calibri"/>
                <w:sz w:val="22"/>
                <w:szCs w:val="22"/>
              </w:rPr>
              <w:t>elle</w:t>
            </w:r>
            <w:r w:rsidR="00E402F4" w:rsidRPr="00742597">
              <w:rPr>
                <w:rFonts w:ascii="Calibri" w:hAnsi="Calibri"/>
                <w:sz w:val="22"/>
                <w:szCs w:val="22"/>
              </w:rPr>
              <w:t>s</w:t>
            </w:r>
            <w:r w:rsidRPr="00742597">
              <w:rPr>
                <w:rFonts w:ascii="Calibri" w:hAnsi="Calibri"/>
                <w:sz w:val="22"/>
                <w:szCs w:val="22"/>
              </w:rPr>
              <w:t xml:space="preserve"> ? comment les « capter » ? </w:t>
            </w:r>
          </w:p>
          <w:p w:rsidR="005070A0" w:rsidRPr="00742597" w:rsidRDefault="005070A0" w:rsidP="00293B6F">
            <w:pPr>
              <w:numPr>
                <w:ilvl w:val="0"/>
                <w:numId w:val="11"/>
              </w:numPr>
              <w:ind w:left="524"/>
              <w:jc w:val="both"/>
              <w:rPr>
                <w:rFonts w:ascii="Calibri" w:hAnsi="Calibri"/>
                <w:sz w:val="22"/>
                <w:szCs w:val="22"/>
              </w:rPr>
            </w:pPr>
            <w:r w:rsidRPr="00742597">
              <w:rPr>
                <w:rFonts w:ascii="Calibri" w:hAnsi="Calibri"/>
                <w:sz w:val="22"/>
                <w:szCs w:val="22"/>
              </w:rPr>
              <w:t>Meilleure connaissance en termes</w:t>
            </w:r>
            <w:r w:rsidR="00937246">
              <w:rPr>
                <w:rFonts w:ascii="Calibri" w:hAnsi="Calibri"/>
                <w:sz w:val="22"/>
                <w:szCs w:val="22"/>
              </w:rPr>
              <w:t xml:space="preserve"> de besoin/ gravité/ pathologie</w:t>
            </w:r>
            <w:r w:rsidRPr="00742597">
              <w:rPr>
                <w:rFonts w:ascii="Calibri" w:hAnsi="Calibri"/>
                <w:sz w:val="22"/>
                <w:szCs w:val="22"/>
              </w:rPr>
              <w:t xml:space="preserve">. </w:t>
            </w:r>
          </w:p>
          <w:p w:rsidR="005070A0" w:rsidRPr="00742597" w:rsidRDefault="005070A0" w:rsidP="00293B6F">
            <w:pPr>
              <w:numPr>
                <w:ilvl w:val="0"/>
                <w:numId w:val="11"/>
              </w:numPr>
              <w:ind w:left="524"/>
              <w:jc w:val="both"/>
              <w:rPr>
                <w:rFonts w:ascii="Calibri" w:hAnsi="Calibri"/>
                <w:sz w:val="22"/>
                <w:szCs w:val="22"/>
              </w:rPr>
            </w:pPr>
            <w:r w:rsidRPr="00742597">
              <w:rPr>
                <w:rFonts w:ascii="Calibri" w:hAnsi="Calibri"/>
                <w:sz w:val="22"/>
                <w:szCs w:val="22"/>
              </w:rPr>
              <w:t>Recours et consommation de soins : recours aux urgences, consommation en libéral, données ambulatoires, hospitalisations</w:t>
            </w:r>
            <w:r w:rsidR="00937246">
              <w:rPr>
                <w:rFonts w:ascii="Calibri" w:hAnsi="Calibri"/>
                <w:sz w:val="22"/>
                <w:szCs w:val="22"/>
              </w:rPr>
              <w:t>, etc.</w:t>
            </w:r>
          </w:p>
          <w:p w:rsidR="005070A0" w:rsidRPr="00742597" w:rsidRDefault="005070A0" w:rsidP="006E4670">
            <w:pPr>
              <w:numPr>
                <w:ilvl w:val="0"/>
                <w:numId w:val="11"/>
              </w:numPr>
              <w:ind w:left="524"/>
              <w:jc w:val="both"/>
              <w:rPr>
                <w:rFonts w:ascii="Calibri" w:hAnsi="Calibri"/>
                <w:sz w:val="22"/>
                <w:szCs w:val="22"/>
                <w:u w:val="single"/>
              </w:rPr>
            </w:pPr>
            <w:r w:rsidRPr="00742597">
              <w:rPr>
                <w:rFonts w:ascii="Calibri" w:hAnsi="Calibri"/>
                <w:sz w:val="22"/>
                <w:szCs w:val="22"/>
              </w:rPr>
              <w:t>Meilleures connaissances des parcours de soin  (et causes de ruptures), déterminants des ruptures de parcours à différentes étapes, en particulier lors du passage à l’âge adulte</w:t>
            </w:r>
            <w:r w:rsidR="00937246">
              <w:rPr>
                <w:rFonts w:ascii="Calibri" w:hAnsi="Calibri"/>
                <w:sz w:val="22"/>
                <w:szCs w:val="22"/>
              </w:rPr>
              <w:t>.</w:t>
            </w:r>
          </w:p>
        </w:tc>
      </w:tr>
      <w:tr w:rsidR="005070A0" w:rsidRPr="00742597" w:rsidTr="00E32B89">
        <w:tc>
          <w:tcPr>
            <w:tcW w:w="3148" w:type="dxa"/>
          </w:tcPr>
          <w:p w:rsidR="00DA3E00" w:rsidRPr="00742597" w:rsidRDefault="00DA3E00" w:rsidP="00DA3E00">
            <w:pPr>
              <w:pStyle w:val="Paragraphedeliste"/>
              <w:ind w:left="0"/>
              <w:jc w:val="both"/>
              <w:rPr>
                <w:rFonts w:ascii="Calibri" w:hAnsi="Calibri"/>
                <w:sz w:val="22"/>
                <w:szCs w:val="22"/>
                <w:u w:val="single"/>
              </w:rPr>
            </w:pPr>
          </w:p>
          <w:p w:rsidR="00DA3E00" w:rsidRPr="00742597" w:rsidRDefault="00DA3E00" w:rsidP="00DA3E00">
            <w:pPr>
              <w:pStyle w:val="Paragraphedeliste"/>
              <w:ind w:left="0"/>
              <w:jc w:val="both"/>
              <w:rPr>
                <w:rFonts w:ascii="Calibri" w:hAnsi="Calibri"/>
                <w:sz w:val="22"/>
                <w:szCs w:val="22"/>
                <w:u w:val="single"/>
              </w:rPr>
            </w:pPr>
          </w:p>
          <w:p w:rsidR="00DA3E00" w:rsidRPr="00742597" w:rsidRDefault="00DA3E00" w:rsidP="00DA3E00">
            <w:pPr>
              <w:pStyle w:val="Paragraphedeliste"/>
              <w:ind w:left="0"/>
              <w:jc w:val="both"/>
              <w:rPr>
                <w:rFonts w:ascii="Calibri" w:hAnsi="Calibri"/>
                <w:sz w:val="22"/>
                <w:szCs w:val="22"/>
                <w:u w:val="single"/>
              </w:rPr>
            </w:pPr>
          </w:p>
          <w:p w:rsidR="00DA3E00" w:rsidRPr="00742597" w:rsidRDefault="00DA3E00" w:rsidP="00DA3E00">
            <w:pPr>
              <w:pStyle w:val="Paragraphedeliste"/>
              <w:ind w:left="0"/>
              <w:jc w:val="both"/>
              <w:rPr>
                <w:rFonts w:ascii="Calibri" w:hAnsi="Calibri"/>
                <w:sz w:val="22"/>
                <w:szCs w:val="22"/>
              </w:rPr>
            </w:pPr>
            <w:r w:rsidRPr="00742597">
              <w:rPr>
                <w:rFonts w:ascii="Calibri" w:hAnsi="Calibri"/>
                <w:sz w:val="22"/>
                <w:szCs w:val="22"/>
                <w:u w:val="single"/>
              </w:rPr>
              <w:t>A</w:t>
            </w:r>
            <w:r w:rsidR="005070A0" w:rsidRPr="00742597">
              <w:rPr>
                <w:rFonts w:ascii="Calibri" w:hAnsi="Calibri"/>
                <w:sz w:val="22"/>
                <w:szCs w:val="22"/>
                <w:u w:val="single"/>
              </w:rPr>
              <w:t>xes proposés par d’autres acteurs :</w:t>
            </w:r>
            <w:r w:rsidRPr="00742597">
              <w:rPr>
                <w:rFonts w:ascii="Calibri" w:hAnsi="Calibri"/>
                <w:sz w:val="22"/>
                <w:szCs w:val="22"/>
              </w:rPr>
              <w:t xml:space="preserve"> </w:t>
            </w:r>
          </w:p>
          <w:p w:rsidR="005070A0" w:rsidRPr="00742597" w:rsidRDefault="005070A0" w:rsidP="00DA3E00">
            <w:pPr>
              <w:pStyle w:val="Paragraphedeliste"/>
              <w:ind w:left="0"/>
              <w:rPr>
                <w:rFonts w:ascii="Calibri" w:hAnsi="Calibri"/>
                <w:sz w:val="22"/>
                <w:szCs w:val="22"/>
                <w:u w:val="single"/>
              </w:rPr>
            </w:pPr>
            <w:r w:rsidRPr="00742597">
              <w:rPr>
                <w:rFonts w:ascii="Calibri" w:hAnsi="Calibri"/>
                <w:sz w:val="22"/>
                <w:szCs w:val="22"/>
              </w:rPr>
              <w:t xml:space="preserve">Aspects cliniques/ épidémiologiques </w:t>
            </w:r>
          </w:p>
        </w:tc>
        <w:tc>
          <w:tcPr>
            <w:tcW w:w="6226" w:type="dxa"/>
          </w:tcPr>
          <w:p w:rsidR="005070A0" w:rsidRPr="00742597" w:rsidRDefault="00A44279" w:rsidP="00293B6F">
            <w:pPr>
              <w:numPr>
                <w:ilvl w:val="0"/>
                <w:numId w:val="11"/>
              </w:numPr>
              <w:ind w:left="524"/>
              <w:jc w:val="both"/>
              <w:rPr>
                <w:rFonts w:ascii="Calibri" w:hAnsi="Calibri"/>
                <w:sz w:val="22"/>
                <w:szCs w:val="22"/>
              </w:rPr>
            </w:pPr>
            <w:r w:rsidRPr="00742597">
              <w:rPr>
                <w:rFonts w:ascii="Calibri" w:hAnsi="Calibri"/>
                <w:sz w:val="22"/>
                <w:szCs w:val="22"/>
              </w:rPr>
              <w:t>Indicateurs</w:t>
            </w:r>
            <w:r w:rsidR="005070A0" w:rsidRPr="00742597">
              <w:rPr>
                <w:rFonts w:ascii="Calibri" w:hAnsi="Calibri"/>
                <w:sz w:val="22"/>
                <w:szCs w:val="22"/>
              </w:rPr>
              <w:t xml:space="preserve"> épidémiologiques </w:t>
            </w:r>
          </w:p>
          <w:p w:rsidR="005070A0" w:rsidRPr="00742597" w:rsidRDefault="005070A0" w:rsidP="00293B6F">
            <w:pPr>
              <w:numPr>
                <w:ilvl w:val="0"/>
                <w:numId w:val="11"/>
              </w:numPr>
              <w:ind w:left="524"/>
              <w:jc w:val="both"/>
              <w:rPr>
                <w:rFonts w:ascii="Calibri" w:hAnsi="Calibri"/>
                <w:sz w:val="22"/>
                <w:szCs w:val="22"/>
              </w:rPr>
            </w:pPr>
            <w:proofErr w:type="spellStart"/>
            <w:r w:rsidRPr="00742597">
              <w:rPr>
                <w:rFonts w:ascii="Calibri" w:hAnsi="Calibri"/>
                <w:sz w:val="22"/>
                <w:szCs w:val="22"/>
              </w:rPr>
              <w:t>Phénotypage</w:t>
            </w:r>
            <w:proofErr w:type="spellEnd"/>
            <w:r w:rsidRPr="00742597">
              <w:rPr>
                <w:rFonts w:ascii="Calibri" w:hAnsi="Calibri"/>
                <w:sz w:val="22"/>
                <w:szCs w:val="22"/>
              </w:rPr>
              <w:t xml:space="preserve"> (causes génétiques)/ Description clinique / critères de gravité </w:t>
            </w:r>
          </w:p>
          <w:p w:rsidR="005070A0" w:rsidRPr="00742597" w:rsidRDefault="005070A0" w:rsidP="00293B6F">
            <w:pPr>
              <w:numPr>
                <w:ilvl w:val="0"/>
                <w:numId w:val="11"/>
              </w:numPr>
              <w:ind w:left="524"/>
              <w:jc w:val="both"/>
              <w:rPr>
                <w:rFonts w:ascii="Calibri" w:hAnsi="Calibri"/>
                <w:sz w:val="22"/>
                <w:szCs w:val="22"/>
              </w:rPr>
            </w:pPr>
            <w:r w:rsidRPr="00742597">
              <w:rPr>
                <w:rFonts w:ascii="Calibri" w:hAnsi="Calibri"/>
                <w:sz w:val="22"/>
                <w:szCs w:val="22"/>
              </w:rPr>
              <w:t xml:space="preserve">Développer/ valider des outils d’évaluation (clinique/ troubles du comportement, etc.) </w:t>
            </w:r>
          </w:p>
          <w:p w:rsidR="005070A0" w:rsidRPr="00742597" w:rsidRDefault="005070A0" w:rsidP="00293B6F">
            <w:pPr>
              <w:numPr>
                <w:ilvl w:val="0"/>
                <w:numId w:val="11"/>
              </w:numPr>
              <w:ind w:left="524"/>
              <w:jc w:val="both"/>
              <w:rPr>
                <w:rFonts w:ascii="Calibri" w:hAnsi="Calibri"/>
                <w:sz w:val="22"/>
                <w:szCs w:val="22"/>
              </w:rPr>
            </w:pPr>
            <w:r w:rsidRPr="00742597">
              <w:rPr>
                <w:rFonts w:ascii="Calibri" w:hAnsi="Calibri"/>
                <w:sz w:val="22"/>
                <w:szCs w:val="22"/>
              </w:rPr>
              <w:t xml:space="preserve">Etude de l’évolutivité du diagnostic fonctionnel, </w:t>
            </w:r>
            <w:r w:rsidR="00937246" w:rsidRPr="00742597">
              <w:rPr>
                <w:rFonts w:ascii="Calibri" w:hAnsi="Calibri"/>
                <w:sz w:val="22"/>
                <w:szCs w:val="22"/>
              </w:rPr>
              <w:t>réévaluation</w:t>
            </w:r>
            <w:r w:rsidRPr="00742597">
              <w:rPr>
                <w:rFonts w:ascii="Calibri" w:hAnsi="Calibri"/>
                <w:sz w:val="22"/>
                <w:szCs w:val="22"/>
              </w:rPr>
              <w:t xml:space="preserve"> du diagnostic fonctionnel </w:t>
            </w:r>
          </w:p>
          <w:p w:rsidR="005070A0" w:rsidRPr="00742597" w:rsidRDefault="005070A0" w:rsidP="00293B6F">
            <w:pPr>
              <w:numPr>
                <w:ilvl w:val="0"/>
                <w:numId w:val="11"/>
              </w:numPr>
              <w:ind w:left="524"/>
              <w:jc w:val="both"/>
              <w:rPr>
                <w:rFonts w:ascii="Calibri" w:hAnsi="Calibri"/>
                <w:sz w:val="22"/>
                <w:szCs w:val="22"/>
              </w:rPr>
            </w:pPr>
            <w:r w:rsidRPr="00742597">
              <w:rPr>
                <w:rFonts w:ascii="Calibri" w:hAnsi="Calibri"/>
                <w:sz w:val="22"/>
                <w:szCs w:val="22"/>
              </w:rPr>
              <w:t>Impact des conseils éducatifs, de l’accompagnement</w:t>
            </w:r>
          </w:p>
          <w:p w:rsidR="005070A0" w:rsidRPr="00742597" w:rsidRDefault="005070A0" w:rsidP="00293B6F">
            <w:pPr>
              <w:numPr>
                <w:ilvl w:val="0"/>
                <w:numId w:val="11"/>
              </w:numPr>
              <w:ind w:left="524"/>
              <w:jc w:val="both"/>
              <w:rPr>
                <w:rFonts w:ascii="Calibri" w:hAnsi="Calibri"/>
                <w:sz w:val="22"/>
                <w:szCs w:val="22"/>
              </w:rPr>
            </w:pPr>
            <w:r w:rsidRPr="00742597">
              <w:rPr>
                <w:rFonts w:ascii="Calibri" w:hAnsi="Calibri"/>
                <w:sz w:val="22"/>
                <w:szCs w:val="22"/>
              </w:rPr>
              <w:t>Les facteurs de risques du PLH (selon design)</w:t>
            </w:r>
          </w:p>
          <w:p w:rsidR="005070A0" w:rsidRPr="00742597" w:rsidRDefault="005070A0" w:rsidP="00293B6F">
            <w:pPr>
              <w:numPr>
                <w:ilvl w:val="0"/>
                <w:numId w:val="11"/>
              </w:numPr>
              <w:ind w:left="524"/>
              <w:jc w:val="both"/>
              <w:rPr>
                <w:rFonts w:ascii="Calibri" w:hAnsi="Calibri"/>
                <w:sz w:val="22"/>
                <w:szCs w:val="22"/>
              </w:rPr>
            </w:pPr>
            <w:r w:rsidRPr="00742597">
              <w:rPr>
                <w:rFonts w:ascii="Calibri" w:hAnsi="Calibri"/>
                <w:sz w:val="22"/>
                <w:szCs w:val="22"/>
              </w:rPr>
              <w:t xml:space="preserve">Disposer de données comparatives (entre lieux de prises en charge, entre populations),  </w:t>
            </w:r>
          </w:p>
          <w:p w:rsidR="005070A0" w:rsidRPr="006E4670" w:rsidRDefault="005070A0" w:rsidP="00937246">
            <w:pPr>
              <w:numPr>
                <w:ilvl w:val="0"/>
                <w:numId w:val="11"/>
              </w:numPr>
              <w:ind w:left="524"/>
              <w:jc w:val="both"/>
              <w:rPr>
                <w:rFonts w:ascii="Calibri" w:hAnsi="Calibri"/>
                <w:sz w:val="22"/>
                <w:szCs w:val="22"/>
              </w:rPr>
            </w:pPr>
            <w:r w:rsidRPr="00742597">
              <w:rPr>
                <w:rFonts w:ascii="Calibri" w:hAnsi="Calibri"/>
                <w:sz w:val="22"/>
                <w:szCs w:val="22"/>
              </w:rPr>
              <w:t xml:space="preserve">Construire un référentiel de Bonnes </w:t>
            </w:r>
            <w:r w:rsidR="00937246">
              <w:rPr>
                <w:rFonts w:ascii="Calibri" w:hAnsi="Calibri"/>
                <w:sz w:val="22"/>
                <w:szCs w:val="22"/>
              </w:rPr>
              <w:t>P</w:t>
            </w:r>
            <w:r w:rsidRPr="00742597">
              <w:rPr>
                <w:rFonts w:ascii="Calibri" w:hAnsi="Calibri"/>
                <w:sz w:val="22"/>
                <w:szCs w:val="22"/>
              </w:rPr>
              <w:t xml:space="preserve">ratiques </w:t>
            </w:r>
          </w:p>
        </w:tc>
      </w:tr>
    </w:tbl>
    <w:p w:rsidR="00C34215" w:rsidRPr="00742597" w:rsidRDefault="005070A0" w:rsidP="00293B6F">
      <w:pPr>
        <w:pStyle w:val="Paragraphedeliste"/>
        <w:numPr>
          <w:ilvl w:val="0"/>
          <w:numId w:val="10"/>
        </w:numPr>
        <w:jc w:val="both"/>
        <w:rPr>
          <w:rFonts w:ascii="Calibri" w:hAnsi="Calibri"/>
          <w:sz w:val="22"/>
          <w:szCs w:val="22"/>
          <w:u w:val="single"/>
        </w:rPr>
      </w:pPr>
      <w:r w:rsidRPr="00742597">
        <w:rPr>
          <w:rFonts w:ascii="Calibri" w:hAnsi="Calibri"/>
          <w:sz w:val="22"/>
          <w:szCs w:val="22"/>
          <w:u w:val="single"/>
        </w:rPr>
        <w:lastRenderedPageBreak/>
        <w:t xml:space="preserve">Thèmes </w:t>
      </w:r>
      <w:r w:rsidR="00937246">
        <w:rPr>
          <w:rFonts w:ascii="Calibri" w:hAnsi="Calibri"/>
          <w:sz w:val="22"/>
          <w:szCs w:val="22"/>
          <w:u w:val="single"/>
        </w:rPr>
        <w:t>discutés</w:t>
      </w:r>
      <w:r w:rsidRPr="00742597">
        <w:rPr>
          <w:rFonts w:ascii="Calibri" w:hAnsi="Calibri"/>
          <w:sz w:val="22"/>
          <w:szCs w:val="22"/>
          <w:u w:val="single"/>
        </w:rPr>
        <w:t xml:space="preserve"> </w:t>
      </w:r>
      <w:r w:rsidR="00E72796" w:rsidRPr="00742597">
        <w:rPr>
          <w:rFonts w:ascii="Calibri" w:hAnsi="Calibri"/>
          <w:sz w:val="22"/>
          <w:szCs w:val="22"/>
          <w:u w:val="single"/>
        </w:rPr>
        <w:t>par le GR</w:t>
      </w:r>
      <w:r w:rsidR="00552C72" w:rsidRPr="00742597">
        <w:rPr>
          <w:rFonts w:ascii="Calibri" w:hAnsi="Calibri"/>
          <w:sz w:val="22"/>
          <w:szCs w:val="22"/>
          <w:u w:val="single"/>
        </w:rPr>
        <w:t> </w:t>
      </w:r>
      <w:r w:rsidR="00EC6B5B" w:rsidRPr="00742597">
        <w:rPr>
          <w:rFonts w:ascii="Calibri" w:hAnsi="Calibri"/>
          <w:sz w:val="22"/>
          <w:szCs w:val="22"/>
          <w:u w:val="single"/>
        </w:rPr>
        <w:t xml:space="preserve">/ </w:t>
      </w:r>
      <w:r w:rsidR="00EC6B5B" w:rsidRPr="00742597">
        <w:rPr>
          <w:rFonts w:ascii="Calibri" w:hAnsi="Calibri"/>
          <w:b/>
          <w:color w:val="1F497D" w:themeColor="text2"/>
          <w:sz w:val="22"/>
          <w:szCs w:val="22"/>
          <w:u w:val="single"/>
        </w:rPr>
        <w:t xml:space="preserve">Propositions </w:t>
      </w:r>
      <w:r w:rsidR="00552C72" w:rsidRPr="00742597">
        <w:rPr>
          <w:rFonts w:ascii="Calibri" w:hAnsi="Calibri"/>
          <w:sz w:val="22"/>
          <w:szCs w:val="22"/>
          <w:u w:val="single"/>
        </w:rPr>
        <w:t xml:space="preserve">: </w:t>
      </w:r>
    </w:p>
    <w:p w:rsidR="00C34215" w:rsidRPr="00880153" w:rsidRDefault="00825AF3" w:rsidP="00C34215">
      <w:pPr>
        <w:jc w:val="both"/>
        <w:rPr>
          <w:rFonts w:ascii="Calibri" w:hAnsi="Calibri"/>
          <w:sz w:val="12"/>
          <w:szCs w:val="22"/>
        </w:rPr>
      </w:pPr>
      <w:r w:rsidRPr="00742597">
        <w:rPr>
          <w:rFonts w:ascii="Calibri" w:hAnsi="Calibri"/>
          <w:sz w:val="22"/>
          <w:szCs w:val="22"/>
        </w:rPr>
        <w:t xml:space="preserve"> </w:t>
      </w:r>
    </w:p>
    <w:p w:rsidR="00C34215" w:rsidRPr="00742597" w:rsidRDefault="00E30700" w:rsidP="00293B6F">
      <w:pPr>
        <w:pStyle w:val="Paragraphedeliste"/>
        <w:numPr>
          <w:ilvl w:val="0"/>
          <w:numId w:val="15"/>
        </w:numPr>
        <w:ind w:left="142" w:firstLine="0"/>
        <w:jc w:val="both"/>
        <w:rPr>
          <w:rFonts w:ascii="Calibri" w:hAnsi="Calibri"/>
          <w:sz w:val="22"/>
          <w:szCs w:val="22"/>
        </w:rPr>
      </w:pPr>
      <w:r w:rsidRPr="00742597">
        <w:rPr>
          <w:rFonts w:ascii="Calibri" w:hAnsi="Calibri"/>
          <w:b/>
          <w:sz w:val="22"/>
          <w:szCs w:val="22"/>
        </w:rPr>
        <w:t>V</w:t>
      </w:r>
      <w:r w:rsidR="00C34215" w:rsidRPr="00742597">
        <w:rPr>
          <w:rFonts w:ascii="Calibri" w:hAnsi="Calibri"/>
          <w:b/>
          <w:sz w:val="22"/>
          <w:szCs w:val="22"/>
        </w:rPr>
        <w:t xml:space="preserve">irage inclusif du </w:t>
      </w:r>
      <w:r w:rsidR="00E402F4">
        <w:rPr>
          <w:rFonts w:ascii="Calibri" w:hAnsi="Calibri"/>
          <w:b/>
          <w:sz w:val="22"/>
          <w:szCs w:val="22"/>
        </w:rPr>
        <w:t xml:space="preserve">secteur </w:t>
      </w:r>
      <w:r w:rsidR="00C34215" w:rsidRPr="00742597">
        <w:rPr>
          <w:rFonts w:ascii="Calibri" w:hAnsi="Calibri"/>
          <w:b/>
          <w:sz w:val="22"/>
          <w:szCs w:val="22"/>
        </w:rPr>
        <w:t>médico-social, sortie des institutions</w:t>
      </w:r>
      <w:r w:rsidR="00C34215" w:rsidRPr="00742597">
        <w:rPr>
          <w:rFonts w:ascii="Calibri" w:hAnsi="Calibri"/>
          <w:sz w:val="22"/>
          <w:szCs w:val="22"/>
        </w:rPr>
        <w:t>. Enjeux de mieux cerner les besoins de ces publics, savoir comment bénéficieront-ils du virag</w:t>
      </w:r>
      <w:r w:rsidR="00F0541B" w:rsidRPr="00742597">
        <w:rPr>
          <w:rFonts w:ascii="Calibri" w:hAnsi="Calibri"/>
          <w:sz w:val="22"/>
          <w:szCs w:val="22"/>
        </w:rPr>
        <w:t>e inclusif, et éviter l’isolement</w:t>
      </w:r>
    </w:p>
    <w:p w:rsidR="004B14CA" w:rsidRPr="00742597" w:rsidRDefault="004B14CA" w:rsidP="00C34215">
      <w:pPr>
        <w:jc w:val="both"/>
        <w:rPr>
          <w:rFonts w:ascii="Calibri" w:hAnsi="Calibri"/>
          <w:b/>
          <w:color w:val="1F497D" w:themeColor="text2"/>
          <w:sz w:val="22"/>
          <w:szCs w:val="22"/>
        </w:rPr>
      </w:pPr>
      <w:r w:rsidRPr="00742597">
        <w:rPr>
          <w:rFonts w:ascii="Calibri" w:hAnsi="Calibri"/>
          <w:b/>
          <w:color w:val="1F497D" w:themeColor="text2"/>
          <w:sz w:val="22"/>
          <w:szCs w:val="22"/>
        </w:rPr>
        <w:t xml:space="preserve">=&gt; </w:t>
      </w:r>
      <w:proofErr w:type="spellStart"/>
      <w:r w:rsidRPr="00742597">
        <w:rPr>
          <w:rFonts w:ascii="Calibri" w:hAnsi="Calibri"/>
          <w:b/>
          <w:color w:val="1F497D" w:themeColor="text2"/>
          <w:sz w:val="22"/>
          <w:szCs w:val="22"/>
        </w:rPr>
        <w:t>cf</w:t>
      </w:r>
      <w:proofErr w:type="spellEnd"/>
      <w:r w:rsidRPr="00742597">
        <w:rPr>
          <w:rFonts w:ascii="Calibri" w:hAnsi="Calibri"/>
          <w:b/>
          <w:color w:val="1F497D" w:themeColor="text2"/>
          <w:sz w:val="22"/>
          <w:szCs w:val="22"/>
        </w:rPr>
        <w:t xml:space="preserve"> parcours </w:t>
      </w:r>
    </w:p>
    <w:p w:rsidR="005A0D7B" w:rsidRPr="00742597" w:rsidRDefault="00E30700" w:rsidP="00293B6F">
      <w:pPr>
        <w:pStyle w:val="Paragraphedeliste"/>
        <w:numPr>
          <w:ilvl w:val="0"/>
          <w:numId w:val="16"/>
        </w:numPr>
        <w:spacing w:before="120"/>
        <w:ind w:left="142" w:firstLine="0"/>
        <w:jc w:val="both"/>
        <w:rPr>
          <w:rFonts w:ascii="Calibri" w:hAnsi="Calibri"/>
          <w:b/>
          <w:sz w:val="22"/>
          <w:szCs w:val="22"/>
        </w:rPr>
      </w:pPr>
      <w:r w:rsidRPr="00742597">
        <w:rPr>
          <w:rFonts w:ascii="Calibri" w:hAnsi="Calibri"/>
          <w:b/>
          <w:sz w:val="22"/>
          <w:szCs w:val="22"/>
        </w:rPr>
        <w:t>Départs à l’étranger</w:t>
      </w:r>
      <w:r w:rsidR="00352829" w:rsidRPr="00742597">
        <w:rPr>
          <w:rFonts w:ascii="Calibri" w:hAnsi="Calibri"/>
          <w:b/>
          <w:sz w:val="22"/>
          <w:szCs w:val="22"/>
        </w:rPr>
        <w:t xml:space="preserve"> notamment dans les établissements en Belgique</w:t>
      </w:r>
      <w:r w:rsidR="00C34215" w:rsidRPr="00742597">
        <w:rPr>
          <w:rFonts w:ascii="Calibri" w:hAnsi="Calibri"/>
          <w:b/>
          <w:sz w:val="22"/>
          <w:szCs w:val="22"/>
        </w:rPr>
        <w:t>.</w:t>
      </w:r>
    </w:p>
    <w:p w:rsidR="00E30700" w:rsidRPr="00742597" w:rsidRDefault="00C34215" w:rsidP="003A209E">
      <w:pPr>
        <w:jc w:val="both"/>
        <w:rPr>
          <w:rFonts w:ascii="Calibri" w:hAnsi="Calibri"/>
          <w:b/>
          <w:i/>
          <w:color w:val="1F497D" w:themeColor="text2"/>
          <w:sz w:val="22"/>
          <w:szCs w:val="22"/>
        </w:rPr>
      </w:pPr>
      <w:r w:rsidRPr="00742597">
        <w:rPr>
          <w:rFonts w:ascii="Calibri" w:hAnsi="Calibri"/>
          <w:b/>
          <w:i/>
          <w:color w:val="1F497D" w:themeColor="text2"/>
          <w:sz w:val="22"/>
          <w:szCs w:val="22"/>
        </w:rPr>
        <w:t>=&gt; A</w:t>
      </w:r>
      <w:r w:rsidR="003A209E" w:rsidRPr="00742597">
        <w:rPr>
          <w:rFonts w:ascii="Calibri" w:hAnsi="Calibri"/>
          <w:b/>
          <w:i/>
          <w:color w:val="1F497D" w:themeColor="text2"/>
          <w:sz w:val="22"/>
          <w:szCs w:val="22"/>
        </w:rPr>
        <w:t xml:space="preserve">jouter </w:t>
      </w:r>
      <w:r w:rsidRPr="00742597">
        <w:rPr>
          <w:rFonts w:ascii="Calibri" w:hAnsi="Calibri"/>
          <w:b/>
          <w:i/>
          <w:color w:val="1F497D" w:themeColor="text2"/>
          <w:sz w:val="22"/>
          <w:szCs w:val="22"/>
        </w:rPr>
        <w:t xml:space="preserve">à la </w:t>
      </w:r>
      <w:r w:rsidR="00A737E7" w:rsidRPr="00742597">
        <w:rPr>
          <w:rFonts w:ascii="Calibri" w:hAnsi="Calibri"/>
          <w:b/>
          <w:i/>
          <w:color w:val="1F497D" w:themeColor="text2"/>
          <w:sz w:val="22"/>
          <w:szCs w:val="22"/>
        </w:rPr>
        <w:t xml:space="preserve">potentielle </w:t>
      </w:r>
      <w:r w:rsidRPr="00742597">
        <w:rPr>
          <w:rFonts w:ascii="Calibri" w:hAnsi="Calibri"/>
          <w:b/>
          <w:i/>
          <w:color w:val="1F497D" w:themeColor="text2"/>
          <w:sz w:val="22"/>
          <w:szCs w:val="22"/>
        </w:rPr>
        <w:t xml:space="preserve">cohorte </w:t>
      </w:r>
      <w:r w:rsidR="003A209E" w:rsidRPr="00742597">
        <w:rPr>
          <w:rFonts w:ascii="Calibri" w:hAnsi="Calibri"/>
          <w:b/>
          <w:i/>
          <w:color w:val="1F497D" w:themeColor="text2"/>
          <w:sz w:val="22"/>
          <w:szCs w:val="22"/>
        </w:rPr>
        <w:t>un établissement belge</w:t>
      </w:r>
      <w:r w:rsidR="00E30700" w:rsidRPr="00742597">
        <w:rPr>
          <w:rFonts w:ascii="Calibri" w:hAnsi="Calibri"/>
          <w:b/>
          <w:i/>
          <w:color w:val="1F497D" w:themeColor="text2"/>
          <w:sz w:val="22"/>
          <w:szCs w:val="22"/>
        </w:rPr>
        <w:t> ?</w:t>
      </w:r>
    </w:p>
    <w:p w:rsidR="003A209E" w:rsidRPr="00742597" w:rsidRDefault="00B64987" w:rsidP="003A209E">
      <w:pPr>
        <w:jc w:val="both"/>
        <w:rPr>
          <w:rFonts w:ascii="Calibri" w:hAnsi="Calibri"/>
          <w:b/>
          <w:i/>
          <w:color w:val="1F497D" w:themeColor="text2"/>
          <w:sz w:val="22"/>
          <w:szCs w:val="22"/>
        </w:rPr>
      </w:pPr>
      <w:r w:rsidRPr="00742597">
        <w:rPr>
          <w:rFonts w:ascii="Calibri" w:hAnsi="Calibri"/>
          <w:b/>
          <w:i/>
          <w:color w:val="1F497D" w:themeColor="text2"/>
          <w:sz w:val="22"/>
          <w:szCs w:val="22"/>
        </w:rPr>
        <w:t xml:space="preserve">=&gt; Possibilité </w:t>
      </w:r>
      <w:r w:rsidR="00F36DE3" w:rsidRPr="00742597">
        <w:rPr>
          <w:rFonts w:ascii="Calibri" w:hAnsi="Calibri"/>
          <w:b/>
          <w:i/>
          <w:color w:val="1F497D" w:themeColor="text2"/>
          <w:sz w:val="22"/>
          <w:szCs w:val="22"/>
        </w:rPr>
        <w:t xml:space="preserve">de repérer </w:t>
      </w:r>
      <w:r w:rsidRPr="00742597">
        <w:rPr>
          <w:rFonts w:ascii="Calibri" w:hAnsi="Calibri"/>
          <w:b/>
          <w:i/>
          <w:color w:val="1F497D" w:themeColor="text2"/>
          <w:sz w:val="22"/>
          <w:szCs w:val="22"/>
        </w:rPr>
        <w:t xml:space="preserve">les personnes qui partent en Belgique </w:t>
      </w:r>
      <w:r w:rsidR="00F36DE3" w:rsidRPr="00742597">
        <w:rPr>
          <w:rFonts w:ascii="Calibri" w:hAnsi="Calibri"/>
          <w:b/>
          <w:i/>
          <w:color w:val="1F497D" w:themeColor="text2"/>
          <w:sz w:val="22"/>
          <w:szCs w:val="22"/>
        </w:rPr>
        <w:t xml:space="preserve">dans les dossiers des MDPH. </w:t>
      </w:r>
    </w:p>
    <w:p w:rsidR="00FC72E4" w:rsidRPr="00742597" w:rsidRDefault="00FC72E4" w:rsidP="00293B6F">
      <w:pPr>
        <w:pStyle w:val="Paragraphedeliste"/>
        <w:numPr>
          <w:ilvl w:val="0"/>
          <w:numId w:val="17"/>
        </w:numPr>
        <w:spacing w:before="120" w:after="120"/>
        <w:ind w:left="142" w:firstLine="0"/>
        <w:jc w:val="both"/>
        <w:rPr>
          <w:rFonts w:ascii="Calibri" w:hAnsi="Calibri"/>
          <w:sz w:val="22"/>
          <w:szCs w:val="22"/>
        </w:rPr>
      </w:pPr>
      <w:r w:rsidRPr="00742597">
        <w:rPr>
          <w:rFonts w:ascii="Calibri" w:hAnsi="Calibri"/>
          <w:b/>
          <w:sz w:val="22"/>
          <w:szCs w:val="22"/>
        </w:rPr>
        <w:t xml:space="preserve">Mieux connaitre les personnes au domicile, recours </w:t>
      </w:r>
      <w:r w:rsidR="00451CB5" w:rsidRPr="00742597">
        <w:rPr>
          <w:rFonts w:ascii="Calibri" w:hAnsi="Calibri"/>
          <w:b/>
          <w:sz w:val="22"/>
          <w:szCs w:val="22"/>
        </w:rPr>
        <w:t xml:space="preserve">aux </w:t>
      </w:r>
      <w:r w:rsidRPr="00742597">
        <w:rPr>
          <w:rFonts w:ascii="Calibri" w:hAnsi="Calibri"/>
          <w:b/>
          <w:sz w:val="22"/>
          <w:szCs w:val="22"/>
        </w:rPr>
        <w:t>soins</w:t>
      </w:r>
    </w:p>
    <w:p w:rsidR="006879E7" w:rsidRPr="00880153" w:rsidRDefault="006879E7" w:rsidP="006879E7">
      <w:pPr>
        <w:pStyle w:val="Paragraphedeliste"/>
        <w:spacing w:before="120" w:after="120"/>
        <w:ind w:left="714"/>
        <w:jc w:val="both"/>
        <w:rPr>
          <w:rFonts w:ascii="Calibri" w:hAnsi="Calibri"/>
          <w:sz w:val="12"/>
          <w:szCs w:val="22"/>
        </w:rPr>
      </w:pPr>
    </w:p>
    <w:p w:rsidR="00FC72E4" w:rsidRPr="00742597" w:rsidRDefault="00E30700" w:rsidP="00293B6F">
      <w:pPr>
        <w:pStyle w:val="Paragraphedeliste"/>
        <w:numPr>
          <w:ilvl w:val="0"/>
          <w:numId w:val="18"/>
        </w:numPr>
        <w:spacing w:before="120"/>
        <w:ind w:left="142" w:firstLine="0"/>
        <w:jc w:val="both"/>
        <w:rPr>
          <w:rFonts w:ascii="Calibri" w:hAnsi="Calibri"/>
          <w:b/>
          <w:sz w:val="22"/>
          <w:szCs w:val="22"/>
        </w:rPr>
      </w:pPr>
      <w:r w:rsidRPr="00742597">
        <w:rPr>
          <w:rFonts w:ascii="Calibri" w:hAnsi="Calibri"/>
          <w:b/>
          <w:sz w:val="22"/>
          <w:szCs w:val="22"/>
        </w:rPr>
        <w:t xml:space="preserve">Caractériser les </w:t>
      </w:r>
      <w:r w:rsidR="00641D96" w:rsidRPr="00742597">
        <w:rPr>
          <w:rFonts w:ascii="Calibri" w:hAnsi="Calibri"/>
          <w:b/>
          <w:sz w:val="22"/>
          <w:szCs w:val="22"/>
        </w:rPr>
        <w:t xml:space="preserve">parcours de vie, </w:t>
      </w:r>
      <w:r w:rsidRPr="00742597">
        <w:rPr>
          <w:rFonts w:ascii="Calibri" w:hAnsi="Calibri"/>
          <w:b/>
          <w:sz w:val="22"/>
          <w:szCs w:val="22"/>
        </w:rPr>
        <w:t>les causes et les moments de ruptures,</w:t>
      </w:r>
      <w:r w:rsidRPr="00742597">
        <w:rPr>
          <w:rFonts w:ascii="Calibri" w:hAnsi="Calibri"/>
          <w:sz w:val="22"/>
          <w:szCs w:val="22"/>
        </w:rPr>
        <w:t xml:space="preserve"> </w:t>
      </w:r>
      <w:r w:rsidR="00E40723" w:rsidRPr="00742597">
        <w:rPr>
          <w:rFonts w:ascii="Calibri" w:hAnsi="Calibri"/>
          <w:b/>
          <w:sz w:val="22"/>
          <w:szCs w:val="22"/>
        </w:rPr>
        <w:t>la problématique des transitions</w:t>
      </w:r>
      <w:r w:rsidR="00F0541B" w:rsidRPr="00742597">
        <w:rPr>
          <w:rFonts w:ascii="Calibri" w:hAnsi="Calibri"/>
          <w:b/>
          <w:sz w:val="22"/>
          <w:szCs w:val="22"/>
        </w:rPr>
        <w:t xml:space="preserve"> et l’inadaptation des structures lors de</w:t>
      </w:r>
      <w:r w:rsidR="00937246">
        <w:rPr>
          <w:rFonts w:ascii="Calibri" w:hAnsi="Calibri"/>
          <w:b/>
          <w:sz w:val="22"/>
          <w:szCs w:val="22"/>
        </w:rPr>
        <w:t xml:space="preserve"> ce</w:t>
      </w:r>
      <w:r w:rsidR="00F0541B" w:rsidRPr="00742597">
        <w:rPr>
          <w:rFonts w:ascii="Calibri" w:hAnsi="Calibri"/>
          <w:b/>
          <w:sz w:val="22"/>
          <w:szCs w:val="22"/>
        </w:rPr>
        <w:t>s transitions</w:t>
      </w:r>
    </w:p>
    <w:p w:rsidR="00641FBC" w:rsidRPr="00742597" w:rsidRDefault="00641FBC" w:rsidP="003A209E">
      <w:pPr>
        <w:jc w:val="both"/>
        <w:rPr>
          <w:rFonts w:ascii="Calibri" w:hAnsi="Calibri"/>
          <w:b/>
          <w:i/>
          <w:color w:val="1F497D" w:themeColor="text2"/>
          <w:sz w:val="22"/>
          <w:szCs w:val="22"/>
        </w:rPr>
      </w:pPr>
      <w:r w:rsidRPr="00742597">
        <w:rPr>
          <w:rFonts w:ascii="Calibri" w:hAnsi="Calibri"/>
          <w:b/>
          <w:i/>
          <w:color w:val="1F497D" w:themeColor="text2"/>
          <w:sz w:val="22"/>
          <w:szCs w:val="22"/>
        </w:rPr>
        <w:t xml:space="preserve">=&gt;  </w:t>
      </w:r>
      <w:r w:rsidR="00451CB5" w:rsidRPr="00742597">
        <w:rPr>
          <w:rFonts w:ascii="Calibri" w:hAnsi="Calibri"/>
          <w:b/>
          <w:i/>
          <w:color w:val="1F497D" w:themeColor="text2"/>
          <w:sz w:val="22"/>
          <w:szCs w:val="22"/>
        </w:rPr>
        <w:t>I</w:t>
      </w:r>
      <w:r w:rsidRPr="00742597">
        <w:rPr>
          <w:rFonts w:ascii="Calibri" w:hAnsi="Calibri"/>
          <w:b/>
          <w:i/>
          <w:color w:val="1F497D" w:themeColor="text2"/>
          <w:sz w:val="22"/>
          <w:szCs w:val="22"/>
        </w:rPr>
        <w:t>l faudrait pouvoir recueillir et identifier des éléments-clés qui peuvent expliquer des prises en charge différentes</w:t>
      </w:r>
      <w:r w:rsidR="00B50D8E" w:rsidRPr="00742597">
        <w:rPr>
          <w:rFonts w:ascii="Calibri" w:hAnsi="Calibri"/>
          <w:b/>
          <w:i/>
          <w:color w:val="1F497D" w:themeColor="text2"/>
          <w:sz w:val="22"/>
          <w:szCs w:val="22"/>
        </w:rPr>
        <w:t xml:space="preserve"> et les ruptures</w:t>
      </w:r>
      <w:r w:rsidR="00937246">
        <w:rPr>
          <w:rFonts w:ascii="Calibri" w:hAnsi="Calibri"/>
          <w:b/>
          <w:i/>
          <w:color w:val="1F497D" w:themeColor="text2"/>
          <w:sz w:val="22"/>
          <w:szCs w:val="22"/>
        </w:rPr>
        <w:t xml:space="preserve"> (voir avec le GT)</w:t>
      </w:r>
    </w:p>
    <w:p w:rsidR="006879E7" w:rsidRPr="00880153" w:rsidRDefault="006879E7" w:rsidP="003A209E">
      <w:pPr>
        <w:jc w:val="both"/>
        <w:rPr>
          <w:rFonts w:ascii="Calibri" w:hAnsi="Calibri"/>
          <w:b/>
          <w:i/>
          <w:color w:val="1F497D" w:themeColor="text2"/>
          <w:sz w:val="12"/>
          <w:szCs w:val="22"/>
        </w:rPr>
      </w:pPr>
    </w:p>
    <w:p w:rsidR="004F27F0" w:rsidRPr="00742597" w:rsidRDefault="00E30700" w:rsidP="00293B6F">
      <w:pPr>
        <w:pStyle w:val="Paragraphedeliste"/>
        <w:numPr>
          <w:ilvl w:val="0"/>
          <w:numId w:val="19"/>
        </w:numPr>
        <w:ind w:left="142" w:firstLine="0"/>
        <w:jc w:val="both"/>
        <w:rPr>
          <w:rFonts w:ascii="Calibri" w:hAnsi="Calibri"/>
          <w:sz w:val="22"/>
          <w:szCs w:val="22"/>
        </w:rPr>
      </w:pPr>
      <w:r w:rsidRPr="00742597">
        <w:rPr>
          <w:rFonts w:ascii="Calibri" w:hAnsi="Calibri"/>
          <w:b/>
          <w:sz w:val="22"/>
          <w:szCs w:val="22"/>
        </w:rPr>
        <w:t>Consommations de soins</w:t>
      </w:r>
      <w:r w:rsidRPr="00742597">
        <w:rPr>
          <w:rFonts w:ascii="Calibri" w:hAnsi="Calibri"/>
          <w:sz w:val="22"/>
          <w:szCs w:val="22"/>
        </w:rPr>
        <w:t> </w:t>
      </w:r>
      <w:r w:rsidR="00451CB5" w:rsidRPr="00742597">
        <w:rPr>
          <w:rFonts w:ascii="Calibri" w:hAnsi="Calibri"/>
          <w:sz w:val="22"/>
          <w:szCs w:val="22"/>
        </w:rPr>
        <w:t xml:space="preserve">et le </w:t>
      </w:r>
      <w:r w:rsidR="00451CB5" w:rsidRPr="00742597">
        <w:rPr>
          <w:rFonts w:ascii="Calibri" w:hAnsi="Calibri"/>
          <w:b/>
          <w:sz w:val="22"/>
          <w:szCs w:val="22"/>
        </w:rPr>
        <w:t>cout de la pathologie</w:t>
      </w:r>
      <w:r w:rsidR="00537931">
        <w:rPr>
          <w:rFonts w:ascii="Calibri" w:hAnsi="Calibri"/>
          <w:sz w:val="22"/>
          <w:szCs w:val="22"/>
        </w:rPr>
        <w:t>. NB : P</w:t>
      </w:r>
      <w:r w:rsidRPr="00742597">
        <w:rPr>
          <w:rFonts w:ascii="Calibri" w:hAnsi="Calibri"/>
          <w:sz w:val="22"/>
          <w:szCs w:val="22"/>
        </w:rPr>
        <w:t>our les personnes suivies en établissement, difficultés de repérer les données</w:t>
      </w:r>
      <w:r w:rsidR="00451CB5" w:rsidRPr="00742597">
        <w:rPr>
          <w:rFonts w:ascii="Calibri" w:hAnsi="Calibri"/>
          <w:sz w:val="22"/>
          <w:szCs w:val="22"/>
        </w:rPr>
        <w:t xml:space="preserve"> de consommation de </w:t>
      </w:r>
      <w:r w:rsidR="00EF36F1" w:rsidRPr="00742597">
        <w:rPr>
          <w:rFonts w:ascii="Calibri" w:hAnsi="Calibri"/>
          <w:sz w:val="22"/>
          <w:szCs w:val="22"/>
        </w:rPr>
        <w:t>soins car compris dans le budget global</w:t>
      </w:r>
      <w:r w:rsidR="00E402F4">
        <w:rPr>
          <w:rFonts w:ascii="Calibri" w:hAnsi="Calibri"/>
          <w:sz w:val="22"/>
          <w:szCs w:val="22"/>
        </w:rPr>
        <w:t xml:space="preserve"> de l'établissement.</w:t>
      </w:r>
    </w:p>
    <w:p w:rsidR="00EF36F1" w:rsidRPr="00742597" w:rsidRDefault="004F27F0" w:rsidP="00EF36F1">
      <w:pPr>
        <w:jc w:val="both"/>
        <w:rPr>
          <w:rFonts w:ascii="Calibri" w:hAnsi="Calibri"/>
          <w:i/>
          <w:color w:val="1F497D" w:themeColor="text2"/>
          <w:sz w:val="22"/>
          <w:szCs w:val="22"/>
        </w:rPr>
      </w:pPr>
      <w:r w:rsidRPr="00742597">
        <w:rPr>
          <w:rFonts w:ascii="Calibri" w:hAnsi="Calibri"/>
          <w:b/>
          <w:i/>
          <w:color w:val="1F497D" w:themeColor="text2"/>
          <w:sz w:val="22"/>
          <w:szCs w:val="22"/>
        </w:rPr>
        <w:t xml:space="preserve">=&gt; </w:t>
      </w:r>
      <w:r w:rsidR="002C7FC3">
        <w:rPr>
          <w:rFonts w:ascii="Calibri" w:hAnsi="Calibri"/>
          <w:b/>
          <w:i/>
          <w:color w:val="1F497D" w:themeColor="text2"/>
          <w:sz w:val="22"/>
          <w:szCs w:val="22"/>
        </w:rPr>
        <w:t>I</w:t>
      </w:r>
      <w:r w:rsidRPr="00742597">
        <w:rPr>
          <w:rFonts w:ascii="Calibri" w:hAnsi="Calibri"/>
          <w:b/>
          <w:i/>
          <w:color w:val="1F497D" w:themeColor="text2"/>
          <w:sz w:val="22"/>
          <w:szCs w:val="22"/>
        </w:rPr>
        <w:t>l pourrait être intéressant de recourir à plus long terme au futu</w:t>
      </w:r>
      <w:r w:rsidR="00EF36F1" w:rsidRPr="00742597">
        <w:rPr>
          <w:rFonts w:ascii="Calibri" w:hAnsi="Calibri"/>
          <w:b/>
          <w:i/>
          <w:color w:val="1F497D" w:themeColor="text2"/>
          <w:sz w:val="22"/>
          <w:szCs w:val="22"/>
        </w:rPr>
        <w:t>r  « </w:t>
      </w:r>
      <w:proofErr w:type="spellStart"/>
      <w:r w:rsidR="00EF36F1" w:rsidRPr="00742597">
        <w:rPr>
          <w:rFonts w:ascii="Calibri" w:hAnsi="Calibri"/>
          <w:b/>
          <w:i/>
          <w:color w:val="1F497D" w:themeColor="text2"/>
          <w:sz w:val="22"/>
          <w:szCs w:val="22"/>
        </w:rPr>
        <w:t>Resid</w:t>
      </w:r>
      <w:proofErr w:type="spellEnd"/>
      <w:r w:rsidR="00EF36F1" w:rsidRPr="00742597">
        <w:rPr>
          <w:rFonts w:ascii="Calibri" w:hAnsi="Calibri"/>
          <w:b/>
          <w:i/>
          <w:color w:val="1F497D" w:themeColor="text2"/>
          <w:sz w:val="22"/>
          <w:szCs w:val="22"/>
        </w:rPr>
        <w:t xml:space="preserve"> ESMS » sur les dépenses par individu pour les aspects de soin  </w:t>
      </w:r>
      <w:r w:rsidR="00EF36F1" w:rsidRPr="00742597">
        <w:rPr>
          <w:rFonts w:ascii="Calibri" w:hAnsi="Calibri"/>
          <w:i/>
          <w:color w:val="1F497D" w:themeColor="text2"/>
          <w:sz w:val="22"/>
          <w:szCs w:val="22"/>
        </w:rPr>
        <w:t>(projet en cours sur l</w:t>
      </w:r>
      <w:r w:rsidRPr="00742597">
        <w:rPr>
          <w:rFonts w:ascii="Calibri" w:hAnsi="Calibri"/>
          <w:i/>
          <w:color w:val="1F497D" w:themeColor="text2"/>
          <w:sz w:val="22"/>
          <w:szCs w:val="22"/>
        </w:rPr>
        <w:t xml:space="preserve">e modèle </w:t>
      </w:r>
      <w:r w:rsidR="00EF36F1" w:rsidRPr="00742597">
        <w:rPr>
          <w:rFonts w:ascii="Calibri" w:hAnsi="Calibri"/>
          <w:i/>
          <w:color w:val="1F497D" w:themeColor="text2"/>
          <w:sz w:val="22"/>
          <w:szCs w:val="22"/>
        </w:rPr>
        <w:t xml:space="preserve">de </w:t>
      </w:r>
      <w:r w:rsidRPr="00742597">
        <w:rPr>
          <w:rFonts w:ascii="Calibri" w:hAnsi="Calibri"/>
          <w:i/>
          <w:color w:val="1F497D" w:themeColor="text2"/>
          <w:sz w:val="22"/>
          <w:szCs w:val="22"/>
        </w:rPr>
        <w:t>« </w:t>
      </w:r>
      <w:proofErr w:type="spellStart"/>
      <w:r w:rsidR="00EF36F1" w:rsidRPr="00742597">
        <w:rPr>
          <w:rFonts w:ascii="Calibri" w:hAnsi="Calibri"/>
          <w:i/>
          <w:color w:val="1F497D" w:themeColor="text2"/>
          <w:sz w:val="22"/>
          <w:szCs w:val="22"/>
        </w:rPr>
        <w:t>Resid</w:t>
      </w:r>
      <w:proofErr w:type="spellEnd"/>
      <w:r w:rsidR="00EF36F1" w:rsidRPr="00742597">
        <w:rPr>
          <w:rFonts w:ascii="Calibri" w:hAnsi="Calibri"/>
          <w:i/>
          <w:color w:val="1F497D" w:themeColor="text2"/>
          <w:sz w:val="22"/>
          <w:szCs w:val="22"/>
        </w:rPr>
        <w:t xml:space="preserve"> EHPAD</w:t>
      </w:r>
      <w:r w:rsidRPr="00742597">
        <w:rPr>
          <w:rFonts w:ascii="Calibri" w:hAnsi="Calibri"/>
          <w:i/>
          <w:color w:val="1F497D" w:themeColor="text2"/>
          <w:sz w:val="22"/>
          <w:szCs w:val="22"/>
        </w:rPr>
        <w:t> »</w:t>
      </w:r>
      <w:r w:rsidR="00EF36F1" w:rsidRPr="00742597">
        <w:rPr>
          <w:rFonts w:ascii="Calibri" w:hAnsi="Calibri"/>
          <w:i/>
          <w:color w:val="1F497D" w:themeColor="text2"/>
          <w:sz w:val="22"/>
          <w:szCs w:val="22"/>
        </w:rPr>
        <w:t xml:space="preserve">). </w:t>
      </w:r>
    </w:p>
    <w:p w:rsidR="006879E7" w:rsidRPr="00880153" w:rsidRDefault="006879E7" w:rsidP="00EF36F1">
      <w:pPr>
        <w:jc w:val="both"/>
        <w:rPr>
          <w:rFonts w:ascii="Calibri" w:hAnsi="Calibri"/>
          <w:i/>
          <w:color w:val="1F497D" w:themeColor="text2"/>
          <w:sz w:val="12"/>
          <w:szCs w:val="22"/>
        </w:rPr>
      </w:pPr>
    </w:p>
    <w:p w:rsidR="00E56987" w:rsidRPr="00742597" w:rsidRDefault="00F0063E" w:rsidP="00293B6F">
      <w:pPr>
        <w:pStyle w:val="Paragraphedeliste"/>
        <w:numPr>
          <w:ilvl w:val="0"/>
          <w:numId w:val="20"/>
        </w:numPr>
        <w:ind w:left="142" w:firstLine="0"/>
        <w:jc w:val="both"/>
        <w:rPr>
          <w:rFonts w:ascii="Calibri" w:hAnsi="Calibri"/>
          <w:sz w:val="22"/>
          <w:szCs w:val="22"/>
        </w:rPr>
      </w:pPr>
      <w:r w:rsidRPr="00742597">
        <w:rPr>
          <w:rFonts w:ascii="Calibri" w:hAnsi="Calibri"/>
          <w:b/>
          <w:sz w:val="22"/>
          <w:szCs w:val="22"/>
        </w:rPr>
        <w:t>A</w:t>
      </w:r>
      <w:r w:rsidR="008D43B6" w:rsidRPr="00742597">
        <w:rPr>
          <w:rFonts w:ascii="Calibri" w:hAnsi="Calibri"/>
          <w:b/>
          <w:sz w:val="22"/>
          <w:szCs w:val="22"/>
        </w:rPr>
        <w:t>p</w:t>
      </w:r>
      <w:r w:rsidR="00E56987" w:rsidRPr="00742597">
        <w:rPr>
          <w:rFonts w:ascii="Calibri" w:hAnsi="Calibri"/>
          <w:b/>
          <w:sz w:val="22"/>
          <w:szCs w:val="22"/>
        </w:rPr>
        <w:t xml:space="preserve">prentissages </w:t>
      </w:r>
      <w:r w:rsidR="00E56987" w:rsidRPr="00742597">
        <w:rPr>
          <w:rFonts w:ascii="Calibri" w:hAnsi="Calibri"/>
          <w:sz w:val="22"/>
          <w:szCs w:val="22"/>
        </w:rPr>
        <w:t>pour les enfants et pour les adultes tout au long de la vie</w:t>
      </w:r>
      <w:r w:rsidR="00E30700" w:rsidRPr="00742597">
        <w:rPr>
          <w:rFonts w:ascii="Calibri" w:hAnsi="Calibri"/>
          <w:sz w:val="22"/>
          <w:szCs w:val="22"/>
        </w:rPr>
        <w:t xml:space="preserve"> (</w:t>
      </w:r>
      <w:proofErr w:type="spellStart"/>
      <w:r w:rsidR="00E30700" w:rsidRPr="00742597">
        <w:rPr>
          <w:rFonts w:ascii="Calibri" w:hAnsi="Calibri"/>
          <w:sz w:val="22"/>
          <w:szCs w:val="22"/>
        </w:rPr>
        <w:t>cf</w:t>
      </w:r>
      <w:proofErr w:type="spellEnd"/>
      <w:r w:rsidR="00E56987" w:rsidRPr="00742597">
        <w:rPr>
          <w:rFonts w:ascii="Calibri" w:hAnsi="Calibri"/>
          <w:sz w:val="22"/>
          <w:szCs w:val="22"/>
        </w:rPr>
        <w:t xml:space="preserve"> </w:t>
      </w:r>
      <w:r w:rsidR="00E30700" w:rsidRPr="00742597">
        <w:rPr>
          <w:rFonts w:ascii="Calibri" w:hAnsi="Calibri"/>
          <w:sz w:val="22"/>
          <w:szCs w:val="22"/>
        </w:rPr>
        <w:t>stratégie quinquennale.)</w:t>
      </w:r>
    </w:p>
    <w:p w:rsidR="006879E7" w:rsidRPr="00880153" w:rsidRDefault="006879E7" w:rsidP="006879E7">
      <w:pPr>
        <w:pStyle w:val="Paragraphedeliste"/>
        <w:jc w:val="both"/>
        <w:rPr>
          <w:rFonts w:ascii="Calibri" w:hAnsi="Calibri"/>
          <w:sz w:val="12"/>
          <w:szCs w:val="22"/>
        </w:rPr>
      </w:pPr>
    </w:p>
    <w:p w:rsidR="00D7640F" w:rsidRPr="00742597" w:rsidRDefault="00DA3E00" w:rsidP="00293B6F">
      <w:pPr>
        <w:pStyle w:val="Paragraphedeliste"/>
        <w:numPr>
          <w:ilvl w:val="0"/>
          <w:numId w:val="20"/>
        </w:numPr>
        <w:ind w:left="142" w:firstLine="0"/>
        <w:jc w:val="both"/>
        <w:rPr>
          <w:rFonts w:ascii="Calibri" w:hAnsi="Calibri"/>
          <w:sz w:val="22"/>
          <w:szCs w:val="22"/>
        </w:rPr>
      </w:pPr>
      <w:r w:rsidRPr="00742597">
        <w:rPr>
          <w:rFonts w:ascii="Calibri" w:hAnsi="Calibri"/>
          <w:sz w:val="22"/>
          <w:szCs w:val="22"/>
        </w:rPr>
        <w:t>Dans</w:t>
      </w:r>
      <w:r w:rsidR="00D7640F" w:rsidRPr="00742597">
        <w:rPr>
          <w:rFonts w:ascii="Calibri" w:hAnsi="Calibri"/>
          <w:sz w:val="22"/>
          <w:szCs w:val="22"/>
        </w:rPr>
        <w:t xml:space="preserve"> l</w:t>
      </w:r>
      <w:r w:rsidR="007F20FC" w:rsidRPr="00742597">
        <w:rPr>
          <w:rFonts w:ascii="Calibri" w:hAnsi="Calibri"/>
          <w:sz w:val="22"/>
          <w:szCs w:val="22"/>
        </w:rPr>
        <w:t>es</w:t>
      </w:r>
      <w:r w:rsidR="00D7640F" w:rsidRPr="00742597">
        <w:rPr>
          <w:rFonts w:ascii="Calibri" w:hAnsi="Calibri"/>
          <w:sz w:val="22"/>
          <w:szCs w:val="22"/>
        </w:rPr>
        <w:t xml:space="preserve"> question</w:t>
      </w:r>
      <w:r w:rsidR="007F20FC" w:rsidRPr="00742597">
        <w:rPr>
          <w:rFonts w:ascii="Calibri" w:hAnsi="Calibri"/>
          <w:sz w:val="22"/>
          <w:szCs w:val="22"/>
        </w:rPr>
        <w:t>s d’ordre</w:t>
      </w:r>
      <w:r w:rsidR="00D7640F" w:rsidRPr="00742597">
        <w:rPr>
          <w:rFonts w:ascii="Calibri" w:hAnsi="Calibri"/>
          <w:sz w:val="22"/>
          <w:szCs w:val="22"/>
        </w:rPr>
        <w:t xml:space="preserve"> méthodologique</w:t>
      </w:r>
      <w:r w:rsidR="007F20FC" w:rsidRPr="00742597">
        <w:rPr>
          <w:rFonts w:ascii="Calibri" w:hAnsi="Calibri"/>
          <w:sz w:val="22"/>
          <w:szCs w:val="22"/>
        </w:rPr>
        <w:t xml:space="preserve"> évoquées par le GT</w:t>
      </w:r>
      <w:r w:rsidR="00D7640F" w:rsidRPr="00742597">
        <w:rPr>
          <w:rFonts w:ascii="Calibri" w:hAnsi="Calibri"/>
          <w:sz w:val="22"/>
          <w:szCs w:val="22"/>
        </w:rPr>
        <w:t xml:space="preserve">, il peut y avoir un lien </w:t>
      </w:r>
      <w:r w:rsidR="007F20FC" w:rsidRPr="00742597">
        <w:rPr>
          <w:rFonts w:ascii="Calibri" w:hAnsi="Calibri"/>
          <w:sz w:val="22"/>
          <w:szCs w:val="22"/>
        </w:rPr>
        <w:t>avec</w:t>
      </w:r>
      <w:r w:rsidR="00D7640F" w:rsidRPr="00742597">
        <w:rPr>
          <w:rFonts w:ascii="Calibri" w:hAnsi="Calibri"/>
          <w:sz w:val="22"/>
          <w:szCs w:val="22"/>
        </w:rPr>
        <w:t xml:space="preserve"> </w:t>
      </w:r>
      <w:r w:rsidR="007F20FC" w:rsidRPr="00742597">
        <w:rPr>
          <w:rFonts w:ascii="Calibri" w:hAnsi="Calibri"/>
          <w:sz w:val="22"/>
          <w:szCs w:val="22"/>
        </w:rPr>
        <w:t xml:space="preserve">les </w:t>
      </w:r>
      <w:r w:rsidR="007F20FC" w:rsidRPr="00742597">
        <w:rPr>
          <w:rFonts w:ascii="Calibri" w:hAnsi="Calibri"/>
          <w:b/>
          <w:sz w:val="22"/>
          <w:szCs w:val="22"/>
        </w:rPr>
        <w:t>aspects socio–économiques</w:t>
      </w:r>
      <w:r w:rsidR="007F20FC" w:rsidRPr="00742597">
        <w:rPr>
          <w:rFonts w:ascii="Calibri" w:hAnsi="Calibri"/>
          <w:sz w:val="22"/>
          <w:szCs w:val="22"/>
        </w:rPr>
        <w:t xml:space="preserve"> notamment le statut socio-économique des familles, le statut marital (seul/en couple) </w:t>
      </w:r>
      <w:r w:rsidR="007F20FC" w:rsidRPr="00742597">
        <w:rPr>
          <w:rFonts w:ascii="Calibri" w:hAnsi="Calibri"/>
          <w:b/>
          <w:sz w:val="22"/>
          <w:szCs w:val="22"/>
        </w:rPr>
        <w:t>et l’impact de ces situations sociales sur les choix, les retentissements dans les familles et les inégalités associées</w:t>
      </w:r>
      <w:r w:rsidR="007F20FC" w:rsidRPr="00742597">
        <w:rPr>
          <w:rFonts w:ascii="Calibri" w:hAnsi="Calibri"/>
          <w:sz w:val="22"/>
          <w:szCs w:val="22"/>
        </w:rPr>
        <w:t xml:space="preserve"> …</w:t>
      </w:r>
    </w:p>
    <w:p w:rsidR="00902BFF" w:rsidRPr="00742597" w:rsidRDefault="00D7640F" w:rsidP="00902BFF">
      <w:pPr>
        <w:jc w:val="both"/>
        <w:rPr>
          <w:rFonts w:ascii="Calibri" w:hAnsi="Calibri"/>
          <w:b/>
          <w:i/>
          <w:color w:val="C00000"/>
          <w:sz w:val="22"/>
          <w:szCs w:val="22"/>
        </w:rPr>
      </w:pPr>
      <w:r w:rsidRPr="00742597">
        <w:rPr>
          <w:rFonts w:ascii="Calibri" w:hAnsi="Calibri"/>
          <w:b/>
          <w:i/>
          <w:color w:val="1F497D" w:themeColor="text2"/>
          <w:sz w:val="22"/>
          <w:szCs w:val="22"/>
        </w:rPr>
        <w:t xml:space="preserve">=&gt; </w:t>
      </w:r>
      <w:r w:rsidR="002C7FC3">
        <w:rPr>
          <w:rFonts w:ascii="Calibri" w:hAnsi="Calibri"/>
          <w:b/>
          <w:i/>
          <w:color w:val="1F497D" w:themeColor="text2"/>
          <w:sz w:val="22"/>
          <w:szCs w:val="22"/>
        </w:rPr>
        <w:t>D</w:t>
      </w:r>
      <w:r w:rsidRPr="00742597">
        <w:rPr>
          <w:rFonts w:ascii="Calibri" w:hAnsi="Calibri"/>
          <w:b/>
          <w:i/>
          <w:color w:val="1F497D" w:themeColor="text2"/>
          <w:sz w:val="22"/>
          <w:szCs w:val="22"/>
        </w:rPr>
        <w:t xml:space="preserve">es données utiles </w:t>
      </w:r>
      <w:r w:rsidR="007F20FC" w:rsidRPr="00742597">
        <w:rPr>
          <w:rFonts w:ascii="Calibri" w:hAnsi="Calibri"/>
          <w:b/>
          <w:i/>
          <w:color w:val="1F497D" w:themeColor="text2"/>
          <w:sz w:val="22"/>
          <w:szCs w:val="22"/>
        </w:rPr>
        <w:t xml:space="preserve">en ce sens pourraient être recueillies </w:t>
      </w:r>
      <w:r w:rsidRPr="00742597">
        <w:rPr>
          <w:rFonts w:ascii="Calibri" w:hAnsi="Calibri"/>
          <w:b/>
          <w:i/>
          <w:color w:val="1F497D" w:themeColor="text2"/>
          <w:sz w:val="22"/>
          <w:szCs w:val="22"/>
        </w:rPr>
        <w:t>dans le cadre d’une cohorte</w:t>
      </w:r>
      <w:r w:rsidR="00902BFF" w:rsidRPr="00742597">
        <w:rPr>
          <w:rFonts w:ascii="Calibri" w:hAnsi="Calibri"/>
          <w:b/>
          <w:i/>
          <w:color w:val="1F497D" w:themeColor="text2"/>
          <w:sz w:val="22"/>
          <w:szCs w:val="22"/>
        </w:rPr>
        <w:t>, notamment pour mettre en évidence des inégalités géographiques</w:t>
      </w:r>
      <w:r w:rsidR="00A66608">
        <w:rPr>
          <w:rFonts w:ascii="Calibri" w:hAnsi="Calibri"/>
          <w:b/>
          <w:i/>
          <w:color w:val="1F497D" w:themeColor="text2"/>
          <w:sz w:val="22"/>
          <w:szCs w:val="22"/>
        </w:rPr>
        <w:t>, sociales</w:t>
      </w:r>
      <w:r w:rsidR="00902BFF" w:rsidRPr="00742597">
        <w:rPr>
          <w:rFonts w:ascii="Calibri" w:hAnsi="Calibri"/>
          <w:b/>
          <w:i/>
          <w:color w:val="1F497D" w:themeColor="text2"/>
          <w:sz w:val="22"/>
          <w:szCs w:val="22"/>
        </w:rPr>
        <w:t xml:space="preserve"> ou des différences territoriales si celle-ci est suffisamment dimensionnée</w:t>
      </w:r>
      <w:r w:rsidR="00902BFF" w:rsidRPr="00A66608">
        <w:rPr>
          <w:rFonts w:ascii="Calibri" w:hAnsi="Calibri"/>
          <w:b/>
          <w:i/>
          <w:color w:val="4F81BD" w:themeColor="accent1"/>
          <w:sz w:val="22"/>
          <w:szCs w:val="22"/>
        </w:rPr>
        <w:t>.</w:t>
      </w:r>
    </w:p>
    <w:p w:rsidR="006879E7" w:rsidRPr="00880153" w:rsidRDefault="006879E7" w:rsidP="00902BFF">
      <w:pPr>
        <w:jc w:val="both"/>
        <w:rPr>
          <w:rFonts w:ascii="Calibri" w:hAnsi="Calibri"/>
          <w:b/>
          <w:i/>
          <w:color w:val="C00000"/>
          <w:sz w:val="12"/>
          <w:szCs w:val="22"/>
        </w:rPr>
      </w:pPr>
    </w:p>
    <w:p w:rsidR="00522D02" w:rsidRPr="00742597" w:rsidRDefault="00522D02" w:rsidP="00293B6F">
      <w:pPr>
        <w:pStyle w:val="Paragraphedeliste"/>
        <w:numPr>
          <w:ilvl w:val="0"/>
          <w:numId w:val="21"/>
        </w:numPr>
        <w:ind w:left="142" w:firstLine="0"/>
        <w:jc w:val="both"/>
        <w:rPr>
          <w:rFonts w:ascii="Calibri" w:hAnsi="Calibri"/>
          <w:sz w:val="22"/>
          <w:szCs w:val="22"/>
        </w:rPr>
      </w:pPr>
      <w:r w:rsidRPr="00742597">
        <w:rPr>
          <w:rFonts w:ascii="Calibri" w:hAnsi="Calibri"/>
          <w:sz w:val="22"/>
          <w:szCs w:val="22"/>
        </w:rPr>
        <w:t xml:space="preserve">Eventuellement, </w:t>
      </w:r>
      <w:r w:rsidRPr="00742597">
        <w:rPr>
          <w:rFonts w:ascii="Calibri" w:hAnsi="Calibri"/>
          <w:b/>
          <w:sz w:val="22"/>
          <w:szCs w:val="22"/>
        </w:rPr>
        <w:t xml:space="preserve">les déterminants associés aux </w:t>
      </w:r>
      <w:r w:rsidRPr="00742597">
        <w:rPr>
          <w:rFonts w:ascii="Calibri" w:hAnsi="Calibri"/>
          <w:sz w:val="22"/>
          <w:szCs w:val="22"/>
        </w:rPr>
        <w:t xml:space="preserve">durées d’hospitalisations et à leur  fréquence,  </w:t>
      </w:r>
    </w:p>
    <w:p w:rsidR="006879E7" w:rsidRPr="00880153" w:rsidRDefault="006879E7" w:rsidP="006879E7">
      <w:pPr>
        <w:pStyle w:val="Paragraphedeliste"/>
        <w:jc w:val="both"/>
        <w:rPr>
          <w:rFonts w:ascii="Calibri" w:hAnsi="Calibri"/>
          <w:sz w:val="12"/>
          <w:szCs w:val="22"/>
        </w:rPr>
      </w:pPr>
    </w:p>
    <w:p w:rsidR="00D7640F" w:rsidRPr="00742597" w:rsidRDefault="004B14CA" w:rsidP="00293B6F">
      <w:pPr>
        <w:pStyle w:val="Paragraphedeliste"/>
        <w:numPr>
          <w:ilvl w:val="0"/>
          <w:numId w:val="21"/>
        </w:numPr>
        <w:ind w:left="142" w:firstLine="0"/>
        <w:jc w:val="both"/>
        <w:rPr>
          <w:rFonts w:ascii="Calibri" w:hAnsi="Calibri"/>
          <w:b/>
          <w:sz w:val="22"/>
          <w:szCs w:val="22"/>
        </w:rPr>
      </w:pPr>
      <w:r w:rsidRPr="00742597">
        <w:rPr>
          <w:rFonts w:ascii="Calibri" w:hAnsi="Calibri"/>
          <w:sz w:val="22"/>
          <w:szCs w:val="22"/>
        </w:rPr>
        <w:t>L</w:t>
      </w:r>
      <w:r w:rsidR="00F61AE6" w:rsidRPr="00742597">
        <w:rPr>
          <w:rFonts w:ascii="Calibri" w:hAnsi="Calibri"/>
          <w:sz w:val="22"/>
          <w:szCs w:val="22"/>
        </w:rPr>
        <w:t xml:space="preserve">es </w:t>
      </w:r>
      <w:r w:rsidR="00F61AE6" w:rsidRPr="00742597">
        <w:rPr>
          <w:rFonts w:ascii="Calibri" w:hAnsi="Calibri"/>
          <w:b/>
          <w:sz w:val="22"/>
          <w:szCs w:val="22"/>
        </w:rPr>
        <w:t>formes d’accompagnement</w:t>
      </w:r>
      <w:r w:rsidR="00F61AE6" w:rsidRPr="00742597">
        <w:rPr>
          <w:rFonts w:ascii="Calibri" w:hAnsi="Calibri"/>
          <w:sz w:val="22"/>
          <w:szCs w:val="22"/>
        </w:rPr>
        <w:t xml:space="preserve"> et l</w:t>
      </w:r>
      <w:r w:rsidR="00380D85" w:rsidRPr="00742597">
        <w:rPr>
          <w:rFonts w:ascii="Calibri" w:hAnsi="Calibri"/>
          <w:sz w:val="22"/>
          <w:szCs w:val="22"/>
        </w:rPr>
        <w:t>a t</w:t>
      </w:r>
      <w:r w:rsidR="00D7640F" w:rsidRPr="00742597">
        <w:rPr>
          <w:rFonts w:ascii="Calibri" w:hAnsi="Calibri"/>
          <w:b/>
          <w:sz w:val="22"/>
          <w:szCs w:val="22"/>
        </w:rPr>
        <w:t>ransformation du secteur</w:t>
      </w:r>
      <w:r w:rsidR="008403D7" w:rsidRPr="00742597">
        <w:rPr>
          <w:rFonts w:ascii="Calibri" w:hAnsi="Calibri"/>
          <w:b/>
          <w:sz w:val="22"/>
          <w:szCs w:val="22"/>
        </w:rPr>
        <w:t xml:space="preserve"> avec</w:t>
      </w:r>
      <w:r w:rsidR="007F20FC" w:rsidRPr="00742597">
        <w:rPr>
          <w:rFonts w:ascii="Calibri" w:hAnsi="Calibri"/>
          <w:b/>
          <w:sz w:val="22"/>
          <w:szCs w:val="22"/>
        </w:rPr>
        <w:t xml:space="preserve"> l’émergence de</w:t>
      </w:r>
      <w:r w:rsidR="00FA70F2" w:rsidRPr="00742597">
        <w:rPr>
          <w:rFonts w:ascii="Calibri" w:hAnsi="Calibri"/>
          <w:b/>
          <w:sz w:val="22"/>
          <w:szCs w:val="22"/>
        </w:rPr>
        <w:t xml:space="preserve"> professionnels éducatifs et d’accompagnement</w:t>
      </w:r>
      <w:r w:rsidR="007F20FC" w:rsidRPr="00742597">
        <w:rPr>
          <w:rFonts w:ascii="Calibri" w:hAnsi="Calibri"/>
          <w:b/>
          <w:sz w:val="22"/>
          <w:szCs w:val="22"/>
        </w:rPr>
        <w:t xml:space="preserve"> </w:t>
      </w:r>
      <w:r w:rsidR="008403D7" w:rsidRPr="00742597">
        <w:rPr>
          <w:rFonts w:ascii="Calibri" w:hAnsi="Calibri"/>
          <w:b/>
          <w:sz w:val="22"/>
          <w:szCs w:val="22"/>
        </w:rPr>
        <w:t>en libéral</w:t>
      </w:r>
      <w:r w:rsidR="007F20FC" w:rsidRPr="00742597">
        <w:rPr>
          <w:rFonts w:ascii="Calibri" w:hAnsi="Calibri"/>
          <w:sz w:val="22"/>
          <w:szCs w:val="22"/>
        </w:rPr>
        <w:t xml:space="preserve"> (éducateurs</w:t>
      </w:r>
      <w:r w:rsidR="00FA70F2" w:rsidRPr="00742597">
        <w:rPr>
          <w:rFonts w:ascii="Calibri" w:hAnsi="Calibri"/>
          <w:sz w:val="22"/>
          <w:szCs w:val="22"/>
        </w:rPr>
        <w:t>, etc.</w:t>
      </w:r>
      <w:r w:rsidR="007F20FC" w:rsidRPr="00742597">
        <w:rPr>
          <w:rFonts w:ascii="Calibri" w:hAnsi="Calibri"/>
          <w:sz w:val="22"/>
          <w:szCs w:val="22"/>
        </w:rPr>
        <w:t>)</w:t>
      </w:r>
      <w:r w:rsidR="00FA70F2" w:rsidRPr="00742597">
        <w:rPr>
          <w:rFonts w:ascii="Calibri" w:hAnsi="Calibri"/>
          <w:sz w:val="22"/>
          <w:szCs w:val="22"/>
        </w:rPr>
        <w:t>,</w:t>
      </w:r>
      <w:r w:rsidR="00D7640F" w:rsidRPr="00742597">
        <w:rPr>
          <w:rFonts w:ascii="Calibri" w:hAnsi="Calibri"/>
          <w:sz w:val="22"/>
          <w:szCs w:val="22"/>
        </w:rPr>
        <w:t xml:space="preserve"> des familles qui utilisent la PCH aide humaine mais qui ne peut pas tout couvrir</w:t>
      </w:r>
      <w:r w:rsidR="001E6138" w:rsidRPr="00742597">
        <w:rPr>
          <w:rFonts w:ascii="Calibri" w:hAnsi="Calibri"/>
          <w:sz w:val="22"/>
          <w:szCs w:val="22"/>
        </w:rPr>
        <w:t xml:space="preserve">, </w:t>
      </w:r>
      <w:r w:rsidR="001E6138" w:rsidRPr="00742597">
        <w:rPr>
          <w:rFonts w:ascii="Calibri" w:hAnsi="Calibri"/>
          <w:b/>
          <w:sz w:val="22"/>
          <w:szCs w:val="22"/>
        </w:rPr>
        <w:t>les capacités des f</w:t>
      </w:r>
      <w:r w:rsidR="00D7640F" w:rsidRPr="00742597">
        <w:rPr>
          <w:rFonts w:ascii="Calibri" w:hAnsi="Calibri"/>
          <w:b/>
          <w:sz w:val="22"/>
          <w:szCs w:val="22"/>
        </w:rPr>
        <w:t>amilles à coordonn</w:t>
      </w:r>
      <w:r w:rsidR="001E6138" w:rsidRPr="00742597">
        <w:rPr>
          <w:rFonts w:ascii="Calibri" w:hAnsi="Calibri"/>
          <w:b/>
          <w:sz w:val="22"/>
          <w:szCs w:val="22"/>
        </w:rPr>
        <w:t>er tou</w:t>
      </w:r>
      <w:r w:rsidR="00E402F4">
        <w:rPr>
          <w:rFonts w:ascii="Calibri" w:hAnsi="Calibri"/>
          <w:b/>
          <w:sz w:val="22"/>
          <w:szCs w:val="22"/>
        </w:rPr>
        <w:t>te</w:t>
      </w:r>
      <w:r w:rsidR="001E6138" w:rsidRPr="00742597">
        <w:rPr>
          <w:rFonts w:ascii="Calibri" w:hAnsi="Calibri"/>
          <w:b/>
          <w:sz w:val="22"/>
          <w:szCs w:val="22"/>
        </w:rPr>
        <w:t>s ces actions à domicile…</w:t>
      </w:r>
    </w:p>
    <w:p w:rsidR="00D7640F" w:rsidRPr="00742597" w:rsidRDefault="002C7FC3" w:rsidP="00D7640F">
      <w:pPr>
        <w:jc w:val="both"/>
        <w:rPr>
          <w:rFonts w:ascii="Calibri" w:hAnsi="Calibri"/>
          <w:b/>
          <w:i/>
          <w:color w:val="1F497D" w:themeColor="text2"/>
          <w:sz w:val="22"/>
          <w:szCs w:val="22"/>
        </w:rPr>
      </w:pPr>
      <w:r>
        <w:rPr>
          <w:rFonts w:ascii="Calibri" w:hAnsi="Calibri"/>
          <w:b/>
          <w:i/>
          <w:color w:val="1F497D" w:themeColor="text2"/>
          <w:sz w:val="22"/>
          <w:szCs w:val="22"/>
        </w:rPr>
        <w:t>=&gt; D</w:t>
      </w:r>
      <w:r w:rsidR="00A039AF" w:rsidRPr="00742597">
        <w:rPr>
          <w:rFonts w:ascii="Calibri" w:hAnsi="Calibri"/>
          <w:b/>
          <w:i/>
          <w:color w:val="1F497D" w:themeColor="text2"/>
          <w:sz w:val="22"/>
          <w:szCs w:val="22"/>
        </w:rPr>
        <w:t>a</w:t>
      </w:r>
      <w:r w:rsidR="00D7640F" w:rsidRPr="00742597">
        <w:rPr>
          <w:rFonts w:ascii="Calibri" w:hAnsi="Calibri"/>
          <w:b/>
          <w:i/>
          <w:color w:val="1F497D" w:themeColor="text2"/>
          <w:sz w:val="22"/>
          <w:szCs w:val="22"/>
        </w:rPr>
        <w:t>ns une cohorte</w:t>
      </w:r>
      <w:r w:rsidR="00A737E7" w:rsidRPr="00742597">
        <w:rPr>
          <w:rFonts w:ascii="Calibri" w:hAnsi="Calibri"/>
          <w:b/>
          <w:i/>
          <w:color w:val="1F497D" w:themeColor="text2"/>
          <w:sz w:val="22"/>
          <w:szCs w:val="22"/>
        </w:rPr>
        <w:t>,</w:t>
      </w:r>
      <w:r w:rsidR="00D7640F" w:rsidRPr="00742597">
        <w:rPr>
          <w:rFonts w:ascii="Calibri" w:hAnsi="Calibri"/>
          <w:b/>
          <w:i/>
          <w:color w:val="1F497D" w:themeColor="text2"/>
          <w:sz w:val="22"/>
          <w:szCs w:val="22"/>
        </w:rPr>
        <w:t xml:space="preserve"> on pourrait voir des écarts sur les données des parcours,  on pourrait voir des parcours vraiment différe</w:t>
      </w:r>
      <w:r w:rsidR="00A039AF" w:rsidRPr="00742597">
        <w:rPr>
          <w:rFonts w:ascii="Calibri" w:hAnsi="Calibri"/>
          <w:b/>
          <w:i/>
          <w:color w:val="1F497D" w:themeColor="text2"/>
          <w:sz w:val="22"/>
          <w:szCs w:val="22"/>
        </w:rPr>
        <w:t xml:space="preserve">nts qui interrogent la réforme </w:t>
      </w:r>
      <w:proofErr w:type="spellStart"/>
      <w:r w:rsidR="00A039AF" w:rsidRPr="00742597">
        <w:rPr>
          <w:rFonts w:ascii="Calibri" w:hAnsi="Calibri"/>
          <w:b/>
          <w:i/>
          <w:color w:val="1F497D" w:themeColor="text2"/>
          <w:sz w:val="22"/>
          <w:szCs w:val="22"/>
        </w:rPr>
        <w:t>S</w:t>
      </w:r>
      <w:r w:rsidR="00D7640F" w:rsidRPr="00742597">
        <w:rPr>
          <w:rFonts w:ascii="Calibri" w:hAnsi="Calibri"/>
          <w:b/>
          <w:i/>
          <w:color w:val="1F497D" w:themeColor="text2"/>
          <w:sz w:val="22"/>
          <w:szCs w:val="22"/>
        </w:rPr>
        <w:t>erafi</w:t>
      </w:r>
      <w:r w:rsidR="00DA3E00" w:rsidRPr="00742597">
        <w:rPr>
          <w:rFonts w:ascii="Calibri" w:hAnsi="Calibri"/>
          <w:b/>
          <w:i/>
          <w:color w:val="1F497D" w:themeColor="text2"/>
          <w:sz w:val="22"/>
          <w:szCs w:val="22"/>
        </w:rPr>
        <w:t>n</w:t>
      </w:r>
      <w:proofErr w:type="spellEnd"/>
    </w:p>
    <w:p w:rsidR="006879E7" w:rsidRPr="00880153" w:rsidRDefault="006879E7" w:rsidP="00D7640F">
      <w:pPr>
        <w:jc w:val="both"/>
        <w:rPr>
          <w:rFonts w:ascii="Calibri" w:hAnsi="Calibri"/>
          <w:b/>
          <w:i/>
          <w:color w:val="1F497D" w:themeColor="text2"/>
          <w:sz w:val="12"/>
          <w:szCs w:val="22"/>
        </w:rPr>
      </w:pPr>
    </w:p>
    <w:p w:rsidR="00D7640F" w:rsidRPr="00742597" w:rsidRDefault="00DA3E00" w:rsidP="00293B6F">
      <w:pPr>
        <w:pStyle w:val="Paragraphedeliste"/>
        <w:numPr>
          <w:ilvl w:val="1"/>
          <w:numId w:val="22"/>
        </w:numPr>
        <w:ind w:left="142" w:firstLine="0"/>
        <w:jc w:val="both"/>
        <w:rPr>
          <w:rFonts w:ascii="Calibri" w:hAnsi="Calibri"/>
          <w:b/>
          <w:sz w:val="22"/>
          <w:szCs w:val="22"/>
        </w:rPr>
      </w:pPr>
      <w:r w:rsidRPr="00742597">
        <w:rPr>
          <w:rFonts w:ascii="Calibri" w:hAnsi="Calibri"/>
          <w:b/>
          <w:sz w:val="22"/>
          <w:szCs w:val="22"/>
        </w:rPr>
        <w:t>T</w:t>
      </w:r>
      <w:r w:rsidR="00D7640F" w:rsidRPr="00742597">
        <w:rPr>
          <w:rFonts w:ascii="Calibri" w:hAnsi="Calibri"/>
          <w:b/>
          <w:sz w:val="22"/>
          <w:szCs w:val="22"/>
        </w:rPr>
        <w:t>out ce qui est relatif à l’efficience économique</w:t>
      </w:r>
      <w:r w:rsidR="00F0063E" w:rsidRPr="00742597">
        <w:rPr>
          <w:rFonts w:ascii="Calibri" w:hAnsi="Calibri"/>
          <w:b/>
          <w:sz w:val="22"/>
          <w:szCs w:val="22"/>
        </w:rPr>
        <w:t xml:space="preserve"> des modèles de parcours </w:t>
      </w:r>
      <w:r w:rsidR="00F0063E" w:rsidRPr="00742597">
        <w:rPr>
          <w:rFonts w:ascii="Calibri" w:hAnsi="Calibri"/>
          <w:sz w:val="22"/>
          <w:szCs w:val="22"/>
        </w:rPr>
        <w:t>(selon différentes perspectives)</w:t>
      </w:r>
      <w:r w:rsidR="00D7640F" w:rsidRPr="00742597">
        <w:rPr>
          <w:rFonts w:ascii="Calibri" w:hAnsi="Calibri"/>
          <w:b/>
          <w:sz w:val="22"/>
          <w:szCs w:val="22"/>
        </w:rPr>
        <w:t xml:space="preserve"> </w:t>
      </w:r>
      <w:r w:rsidRPr="00742597">
        <w:rPr>
          <w:rFonts w:ascii="Calibri" w:hAnsi="Calibri"/>
          <w:b/>
          <w:sz w:val="22"/>
          <w:szCs w:val="22"/>
        </w:rPr>
        <w:t>et à la q</w:t>
      </w:r>
      <w:r w:rsidR="00D7640F" w:rsidRPr="00742597">
        <w:rPr>
          <w:rFonts w:ascii="Calibri" w:hAnsi="Calibri"/>
          <w:b/>
          <w:sz w:val="22"/>
          <w:szCs w:val="22"/>
        </w:rPr>
        <w:t xml:space="preserve">ualité des </w:t>
      </w:r>
      <w:r w:rsidR="00C3524F" w:rsidRPr="00742597">
        <w:rPr>
          <w:rFonts w:ascii="Calibri" w:hAnsi="Calibri"/>
          <w:b/>
          <w:sz w:val="22"/>
          <w:szCs w:val="22"/>
        </w:rPr>
        <w:t>soins,</w:t>
      </w:r>
    </w:p>
    <w:p w:rsidR="00DA3E00" w:rsidRPr="00742597" w:rsidRDefault="00DA3E00" w:rsidP="00D7640F">
      <w:pPr>
        <w:jc w:val="both"/>
        <w:rPr>
          <w:rFonts w:ascii="Calibri" w:hAnsi="Calibri"/>
          <w:b/>
          <w:i/>
          <w:color w:val="1F497D" w:themeColor="text2"/>
          <w:sz w:val="22"/>
          <w:szCs w:val="22"/>
        </w:rPr>
      </w:pPr>
      <w:r w:rsidRPr="00742597">
        <w:rPr>
          <w:rFonts w:ascii="Calibri" w:hAnsi="Calibri"/>
          <w:b/>
          <w:i/>
          <w:color w:val="1F497D" w:themeColor="text2"/>
          <w:sz w:val="22"/>
          <w:szCs w:val="22"/>
        </w:rPr>
        <w:t>=&gt; pour répondre à ce</w:t>
      </w:r>
      <w:r w:rsidR="002C7FC3">
        <w:rPr>
          <w:rFonts w:ascii="Calibri" w:hAnsi="Calibri"/>
          <w:b/>
          <w:i/>
          <w:color w:val="1F497D" w:themeColor="text2"/>
          <w:sz w:val="22"/>
          <w:szCs w:val="22"/>
        </w:rPr>
        <w:t xml:space="preserve"> type de</w:t>
      </w:r>
      <w:r w:rsidRPr="00742597">
        <w:rPr>
          <w:rFonts w:ascii="Calibri" w:hAnsi="Calibri"/>
          <w:b/>
          <w:i/>
          <w:color w:val="1F497D" w:themeColor="text2"/>
          <w:sz w:val="22"/>
          <w:szCs w:val="22"/>
        </w:rPr>
        <w:t xml:space="preserve"> questions, une cohorte est tout à fait pertinente </w:t>
      </w:r>
    </w:p>
    <w:p w:rsidR="006879E7" w:rsidRPr="00880153" w:rsidRDefault="006879E7" w:rsidP="00D7640F">
      <w:pPr>
        <w:jc w:val="both"/>
        <w:rPr>
          <w:rFonts w:ascii="Calibri" w:hAnsi="Calibri"/>
          <w:b/>
          <w:i/>
          <w:color w:val="1F497D" w:themeColor="text2"/>
          <w:sz w:val="12"/>
          <w:szCs w:val="22"/>
        </w:rPr>
      </w:pPr>
    </w:p>
    <w:p w:rsidR="00522D02" w:rsidRPr="00742597" w:rsidRDefault="004B14CA" w:rsidP="00293B6F">
      <w:pPr>
        <w:pStyle w:val="Paragraphedeliste"/>
        <w:numPr>
          <w:ilvl w:val="1"/>
          <w:numId w:val="22"/>
        </w:numPr>
        <w:ind w:left="142" w:firstLine="0"/>
        <w:jc w:val="both"/>
        <w:rPr>
          <w:rFonts w:ascii="Calibri" w:hAnsi="Calibri"/>
          <w:sz w:val="22"/>
          <w:szCs w:val="22"/>
        </w:rPr>
      </w:pPr>
      <w:r w:rsidRPr="00742597">
        <w:rPr>
          <w:rFonts w:ascii="Calibri" w:hAnsi="Calibri"/>
          <w:sz w:val="22"/>
          <w:szCs w:val="22"/>
        </w:rPr>
        <w:t>L</w:t>
      </w:r>
      <w:r w:rsidR="00522D02" w:rsidRPr="00742597">
        <w:rPr>
          <w:rFonts w:ascii="Calibri" w:hAnsi="Calibri"/>
          <w:sz w:val="22"/>
          <w:szCs w:val="22"/>
        </w:rPr>
        <w:t xml:space="preserve">e </w:t>
      </w:r>
      <w:r w:rsidR="00522D02" w:rsidRPr="00742597">
        <w:rPr>
          <w:rFonts w:ascii="Calibri" w:hAnsi="Calibri"/>
          <w:b/>
          <w:sz w:val="22"/>
          <w:szCs w:val="22"/>
        </w:rPr>
        <w:t>reste à charge</w:t>
      </w:r>
      <w:r w:rsidR="00522D02" w:rsidRPr="00742597">
        <w:rPr>
          <w:rFonts w:ascii="Calibri" w:hAnsi="Calibri"/>
          <w:sz w:val="22"/>
          <w:szCs w:val="22"/>
        </w:rPr>
        <w:t xml:space="preserve"> pour les familles notamment au domicile (matériel, transports, etc.) où les cas les plus graves ne sont plus pris en médico-social et ni en SSR et qui se retrouvent au domicile par défaut… On peut imaginer des situations de « doubles peines » pour les familles qui subissent ce type de situation.</w:t>
      </w:r>
    </w:p>
    <w:p w:rsidR="00522D02" w:rsidRDefault="00522D02" w:rsidP="00522D02">
      <w:pPr>
        <w:jc w:val="both"/>
        <w:rPr>
          <w:rFonts w:ascii="Calibri" w:hAnsi="Calibri"/>
          <w:b/>
          <w:i/>
          <w:color w:val="1F497D" w:themeColor="text2"/>
          <w:sz w:val="22"/>
          <w:szCs w:val="22"/>
        </w:rPr>
      </w:pPr>
      <w:r w:rsidRPr="00742597">
        <w:rPr>
          <w:rFonts w:ascii="Calibri" w:hAnsi="Calibri"/>
          <w:b/>
          <w:i/>
          <w:color w:val="1F497D" w:themeColor="text2"/>
          <w:sz w:val="22"/>
          <w:szCs w:val="22"/>
        </w:rPr>
        <w:t xml:space="preserve">=&gt; Croiser les données de la cohorte </w:t>
      </w:r>
      <w:proofErr w:type="spellStart"/>
      <w:r w:rsidR="00537931">
        <w:rPr>
          <w:rFonts w:ascii="Calibri" w:hAnsi="Calibri"/>
          <w:b/>
          <w:i/>
          <w:color w:val="1F497D" w:themeColor="text2"/>
          <w:sz w:val="22"/>
          <w:szCs w:val="22"/>
        </w:rPr>
        <w:t>Eval-PLh</w:t>
      </w:r>
      <w:proofErr w:type="spellEnd"/>
      <w:r w:rsidR="00537931">
        <w:rPr>
          <w:rFonts w:ascii="Calibri" w:hAnsi="Calibri"/>
          <w:b/>
          <w:i/>
          <w:color w:val="1F497D" w:themeColor="text2"/>
          <w:sz w:val="22"/>
          <w:szCs w:val="22"/>
        </w:rPr>
        <w:t xml:space="preserve"> (</w:t>
      </w:r>
      <w:proofErr w:type="spellStart"/>
      <w:r w:rsidR="00537931">
        <w:rPr>
          <w:rFonts w:ascii="Calibri" w:hAnsi="Calibri"/>
          <w:b/>
          <w:i/>
          <w:color w:val="1F497D" w:themeColor="text2"/>
          <w:sz w:val="22"/>
          <w:szCs w:val="22"/>
        </w:rPr>
        <w:t>cf</w:t>
      </w:r>
      <w:proofErr w:type="spellEnd"/>
      <w:r w:rsidR="00537931">
        <w:rPr>
          <w:rFonts w:ascii="Calibri" w:hAnsi="Calibri"/>
          <w:b/>
          <w:i/>
          <w:color w:val="1F497D" w:themeColor="text2"/>
          <w:sz w:val="22"/>
          <w:szCs w:val="22"/>
        </w:rPr>
        <w:t xml:space="preserve"> + bas) </w:t>
      </w:r>
      <w:r w:rsidRPr="00742597">
        <w:rPr>
          <w:rFonts w:ascii="Calibri" w:hAnsi="Calibri"/>
          <w:b/>
          <w:i/>
          <w:color w:val="1F497D" w:themeColor="text2"/>
          <w:sz w:val="22"/>
          <w:szCs w:val="22"/>
        </w:rPr>
        <w:t xml:space="preserve">aux données du SNIIRAM pour avoir une idée des couts et voir le type de parcours manquant et comment les compléter et si possible de croiser ces données. .. </w:t>
      </w:r>
    </w:p>
    <w:p w:rsidR="00E402F4" w:rsidRPr="00B12920" w:rsidRDefault="00E402F4" w:rsidP="00B12920">
      <w:pPr>
        <w:pStyle w:val="Paragraphedeliste"/>
        <w:jc w:val="both"/>
        <w:rPr>
          <w:rFonts w:ascii="Calibri" w:hAnsi="Calibri"/>
          <w:b/>
          <w:i/>
          <w:color w:val="1F497D" w:themeColor="text2"/>
          <w:sz w:val="12"/>
          <w:szCs w:val="12"/>
        </w:rPr>
      </w:pPr>
    </w:p>
    <w:p w:rsidR="00D7640F" w:rsidRPr="00742597" w:rsidRDefault="00DA3E00" w:rsidP="00293B6F">
      <w:pPr>
        <w:pStyle w:val="Paragraphedeliste"/>
        <w:numPr>
          <w:ilvl w:val="1"/>
          <w:numId w:val="22"/>
        </w:numPr>
        <w:ind w:left="142" w:firstLine="0"/>
        <w:jc w:val="both"/>
        <w:rPr>
          <w:rFonts w:ascii="Calibri" w:hAnsi="Calibri"/>
          <w:b/>
          <w:sz w:val="22"/>
          <w:szCs w:val="22"/>
        </w:rPr>
      </w:pPr>
      <w:r w:rsidRPr="00742597">
        <w:rPr>
          <w:rFonts w:ascii="Calibri" w:hAnsi="Calibri"/>
          <w:b/>
          <w:sz w:val="22"/>
          <w:szCs w:val="22"/>
        </w:rPr>
        <w:t>L</w:t>
      </w:r>
      <w:r w:rsidR="00F0063E" w:rsidRPr="00742597">
        <w:rPr>
          <w:rFonts w:ascii="Calibri" w:hAnsi="Calibri"/>
          <w:b/>
          <w:sz w:val="22"/>
          <w:szCs w:val="22"/>
        </w:rPr>
        <w:t>a Qualité de vie</w:t>
      </w:r>
    </w:p>
    <w:p w:rsidR="00D7640F" w:rsidRPr="00880153" w:rsidRDefault="00D7640F" w:rsidP="00D7640F">
      <w:pPr>
        <w:jc w:val="both"/>
        <w:rPr>
          <w:rFonts w:ascii="Calibri" w:hAnsi="Calibri"/>
          <w:sz w:val="12"/>
          <w:szCs w:val="22"/>
        </w:rPr>
      </w:pPr>
    </w:p>
    <w:p w:rsidR="00D7640F" w:rsidRPr="00742597" w:rsidRDefault="006843BA" w:rsidP="00293B6F">
      <w:pPr>
        <w:pStyle w:val="Paragraphedeliste"/>
        <w:numPr>
          <w:ilvl w:val="1"/>
          <w:numId w:val="22"/>
        </w:numPr>
        <w:ind w:left="142" w:firstLine="0"/>
        <w:jc w:val="both"/>
        <w:rPr>
          <w:rFonts w:ascii="Calibri" w:hAnsi="Calibri"/>
          <w:sz w:val="22"/>
          <w:szCs w:val="22"/>
        </w:rPr>
      </w:pPr>
      <w:r w:rsidRPr="00742597">
        <w:rPr>
          <w:rFonts w:ascii="Calibri" w:hAnsi="Calibri"/>
          <w:b/>
          <w:sz w:val="22"/>
          <w:szCs w:val="22"/>
        </w:rPr>
        <w:lastRenderedPageBreak/>
        <w:t>M</w:t>
      </w:r>
      <w:r w:rsidR="00D7640F" w:rsidRPr="00742597">
        <w:rPr>
          <w:rFonts w:ascii="Calibri" w:hAnsi="Calibri"/>
          <w:b/>
          <w:sz w:val="22"/>
          <w:szCs w:val="22"/>
        </w:rPr>
        <w:t>odalités de communication</w:t>
      </w:r>
      <w:r w:rsidRPr="00742597">
        <w:rPr>
          <w:rFonts w:ascii="Calibri" w:hAnsi="Calibri"/>
          <w:sz w:val="22"/>
          <w:szCs w:val="22"/>
        </w:rPr>
        <w:t xml:space="preserve"> avec la mesure des i</w:t>
      </w:r>
      <w:r w:rsidR="00D7640F" w:rsidRPr="00742597">
        <w:rPr>
          <w:rFonts w:ascii="Calibri" w:hAnsi="Calibri"/>
          <w:sz w:val="22"/>
          <w:szCs w:val="22"/>
        </w:rPr>
        <w:t>négalité</w:t>
      </w:r>
      <w:r w:rsidR="001856D0" w:rsidRPr="00742597">
        <w:rPr>
          <w:rFonts w:ascii="Calibri" w:hAnsi="Calibri"/>
          <w:sz w:val="22"/>
          <w:szCs w:val="22"/>
        </w:rPr>
        <w:t>s</w:t>
      </w:r>
      <w:r w:rsidR="00D7640F" w:rsidRPr="00742597">
        <w:rPr>
          <w:rFonts w:ascii="Calibri" w:hAnsi="Calibri"/>
          <w:sz w:val="22"/>
          <w:szCs w:val="22"/>
        </w:rPr>
        <w:t xml:space="preserve"> en fonction des rencontres et des professionnels, de</w:t>
      </w:r>
      <w:r w:rsidRPr="00742597">
        <w:rPr>
          <w:rFonts w:ascii="Calibri" w:hAnsi="Calibri"/>
          <w:sz w:val="22"/>
          <w:szCs w:val="22"/>
        </w:rPr>
        <w:t xml:space="preserve"> la connaissance de</w:t>
      </w:r>
      <w:r w:rsidR="00D7640F" w:rsidRPr="00742597">
        <w:rPr>
          <w:rFonts w:ascii="Calibri" w:hAnsi="Calibri"/>
          <w:sz w:val="22"/>
          <w:szCs w:val="22"/>
        </w:rPr>
        <w:t>s parents des modes de com</w:t>
      </w:r>
      <w:r w:rsidRPr="00742597">
        <w:rPr>
          <w:rFonts w:ascii="Calibri" w:hAnsi="Calibri"/>
          <w:sz w:val="22"/>
          <w:szCs w:val="22"/>
        </w:rPr>
        <w:t>munication</w:t>
      </w:r>
      <w:r w:rsidR="00D7640F" w:rsidRPr="00742597">
        <w:rPr>
          <w:rFonts w:ascii="Calibri" w:hAnsi="Calibri"/>
          <w:sz w:val="22"/>
          <w:szCs w:val="22"/>
        </w:rPr>
        <w:t>.</w:t>
      </w:r>
    </w:p>
    <w:p w:rsidR="002F0CFF" w:rsidRPr="00742597" w:rsidRDefault="002F0CFF" w:rsidP="002F0CFF">
      <w:pPr>
        <w:jc w:val="both"/>
        <w:rPr>
          <w:rFonts w:ascii="Calibri" w:hAnsi="Calibri"/>
          <w:b/>
          <w:i/>
          <w:color w:val="1F497D" w:themeColor="text2"/>
          <w:sz w:val="22"/>
          <w:szCs w:val="22"/>
        </w:rPr>
      </w:pPr>
      <w:r w:rsidRPr="00742597">
        <w:rPr>
          <w:rFonts w:ascii="Calibri" w:hAnsi="Calibri"/>
          <w:b/>
          <w:i/>
          <w:color w:val="1F497D" w:themeColor="text2"/>
          <w:sz w:val="22"/>
          <w:szCs w:val="22"/>
        </w:rPr>
        <w:t xml:space="preserve">=&gt; </w:t>
      </w:r>
      <w:proofErr w:type="gramStart"/>
      <w:r w:rsidRPr="00742597">
        <w:rPr>
          <w:rFonts w:ascii="Calibri" w:hAnsi="Calibri"/>
          <w:b/>
          <w:i/>
          <w:color w:val="1F497D" w:themeColor="text2"/>
          <w:sz w:val="22"/>
          <w:szCs w:val="22"/>
        </w:rPr>
        <w:t>une</w:t>
      </w:r>
      <w:proofErr w:type="gramEnd"/>
      <w:r w:rsidRPr="00742597">
        <w:rPr>
          <w:rFonts w:ascii="Calibri" w:hAnsi="Calibri"/>
          <w:b/>
          <w:i/>
          <w:color w:val="1F497D" w:themeColor="text2"/>
          <w:sz w:val="22"/>
          <w:szCs w:val="22"/>
        </w:rPr>
        <w:t xml:space="preserve"> cohorte pourrait mettre en évidence la disparité d’accès aux diverses modalités de communication (suivant établissement, suivant éducateur etc.)</w:t>
      </w:r>
    </w:p>
    <w:p w:rsidR="002F0CFF" w:rsidRPr="00880153" w:rsidRDefault="002F0CFF" w:rsidP="00D7640F">
      <w:pPr>
        <w:jc w:val="both"/>
        <w:rPr>
          <w:rFonts w:ascii="Calibri" w:hAnsi="Calibri"/>
          <w:sz w:val="12"/>
          <w:szCs w:val="22"/>
        </w:rPr>
      </w:pPr>
    </w:p>
    <w:p w:rsidR="00D7640F" w:rsidRPr="00742597" w:rsidRDefault="00864777" w:rsidP="00293B6F">
      <w:pPr>
        <w:pStyle w:val="Paragraphedeliste"/>
        <w:numPr>
          <w:ilvl w:val="1"/>
          <w:numId w:val="22"/>
        </w:numPr>
        <w:ind w:left="142" w:firstLine="0"/>
        <w:jc w:val="both"/>
        <w:rPr>
          <w:rFonts w:ascii="Calibri" w:hAnsi="Calibri"/>
          <w:sz w:val="22"/>
          <w:szCs w:val="22"/>
        </w:rPr>
      </w:pPr>
      <w:r w:rsidRPr="00742597">
        <w:rPr>
          <w:rFonts w:ascii="Calibri" w:hAnsi="Calibri"/>
          <w:sz w:val="22"/>
          <w:szCs w:val="22"/>
        </w:rPr>
        <w:t>I</w:t>
      </w:r>
      <w:r w:rsidR="00D7640F" w:rsidRPr="00742597">
        <w:rPr>
          <w:rFonts w:ascii="Calibri" w:hAnsi="Calibri"/>
          <w:sz w:val="22"/>
          <w:szCs w:val="22"/>
        </w:rPr>
        <w:t xml:space="preserve">nformer sur </w:t>
      </w:r>
      <w:r w:rsidRPr="00742597">
        <w:rPr>
          <w:rFonts w:ascii="Calibri" w:hAnsi="Calibri"/>
          <w:sz w:val="22"/>
          <w:szCs w:val="22"/>
        </w:rPr>
        <w:t>le</w:t>
      </w:r>
      <w:r w:rsidR="00522D02" w:rsidRPr="00742597">
        <w:rPr>
          <w:rFonts w:ascii="Calibri" w:hAnsi="Calibri"/>
          <w:sz w:val="22"/>
          <w:szCs w:val="22"/>
        </w:rPr>
        <w:t xml:space="preserve"> </w:t>
      </w:r>
      <w:r w:rsidRPr="00742597">
        <w:rPr>
          <w:rFonts w:ascii="Calibri" w:hAnsi="Calibri"/>
          <w:sz w:val="22"/>
          <w:szCs w:val="22"/>
        </w:rPr>
        <w:t xml:space="preserve"> </w:t>
      </w:r>
      <w:r w:rsidRPr="00742597">
        <w:rPr>
          <w:rFonts w:ascii="Calibri" w:hAnsi="Calibri"/>
          <w:b/>
          <w:sz w:val="22"/>
          <w:szCs w:val="22"/>
        </w:rPr>
        <w:t xml:space="preserve">nombre </w:t>
      </w:r>
      <w:r w:rsidR="00522D02" w:rsidRPr="00742597">
        <w:rPr>
          <w:rFonts w:ascii="Calibri" w:hAnsi="Calibri"/>
          <w:b/>
          <w:sz w:val="22"/>
          <w:szCs w:val="22"/>
        </w:rPr>
        <w:t xml:space="preserve"> de personnes polyhandicapées</w:t>
      </w:r>
      <w:r w:rsidR="00D7640F" w:rsidRPr="00742597">
        <w:rPr>
          <w:rFonts w:ascii="Calibri" w:hAnsi="Calibri"/>
          <w:sz w:val="22"/>
          <w:szCs w:val="22"/>
        </w:rPr>
        <w:t xml:space="preserve"> ? </w:t>
      </w:r>
    </w:p>
    <w:p w:rsidR="001856D0" w:rsidRPr="00742597" w:rsidRDefault="001856D0" w:rsidP="001856D0">
      <w:pPr>
        <w:jc w:val="both"/>
        <w:rPr>
          <w:rFonts w:ascii="Calibri" w:hAnsi="Calibri"/>
          <w:b/>
          <w:i/>
          <w:color w:val="1F497D" w:themeColor="text2"/>
          <w:sz w:val="22"/>
          <w:szCs w:val="22"/>
        </w:rPr>
      </w:pPr>
      <w:r w:rsidRPr="00742597">
        <w:rPr>
          <w:rFonts w:ascii="Calibri" w:hAnsi="Calibri"/>
          <w:b/>
          <w:i/>
          <w:color w:val="1F497D" w:themeColor="text2"/>
          <w:sz w:val="22"/>
          <w:szCs w:val="22"/>
        </w:rPr>
        <w:t xml:space="preserve">=&gt; </w:t>
      </w:r>
      <w:proofErr w:type="gramStart"/>
      <w:r w:rsidRPr="00742597">
        <w:rPr>
          <w:rFonts w:ascii="Calibri" w:hAnsi="Calibri"/>
          <w:b/>
          <w:i/>
          <w:color w:val="1F497D" w:themeColor="text2"/>
          <w:sz w:val="22"/>
          <w:szCs w:val="22"/>
        </w:rPr>
        <w:t>un</w:t>
      </w:r>
      <w:proofErr w:type="gramEnd"/>
      <w:r w:rsidRPr="00742597">
        <w:rPr>
          <w:rFonts w:ascii="Calibri" w:hAnsi="Calibri"/>
          <w:b/>
          <w:i/>
          <w:color w:val="1F497D" w:themeColor="text2"/>
          <w:sz w:val="22"/>
          <w:szCs w:val="22"/>
        </w:rPr>
        <w:t xml:space="preserve"> algorithme pourrait répondre à cette question de repérage </w:t>
      </w:r>
      <w:r w:rsidR="002C7FC3">
        <w:rPr>
          <w:rFonts w:ascii="Calibri" w:hAnsi="Calibri"/>
          <w:b/>
          <w:i/>
          <w:color w:val="1F497D" w:themeColor="text2"/>
          <w:sz w:val="22"/>
          <w:szCs w:val="22"/>
        </w:rPr>
        <w:t xml:space="preserve">dans le SNIIRAM </w:t>
      </w:r>
      <w:r w:rsidR="00466F7C" w:rsidRPr="00742597">
        <w:rPr>
          <w:rFonts w:ascii="Calibri" w:hAnsi="Calibri"/>
          <w:b/>
          <w:i/>
          <w:color w:val="1F497D" w:themeColor="text2"/>
          <w:sz w:val="22"/>
          <w:szCs w:val="22"/>
        </w:rPr>
        <w:t xml:space="preserve">et </w:t>
      </w:r>
      <w:r w:rsidRPr="00742597">
        <w:rPr>
          <w:rFonts w:ascii="Calibri" w:hAnsi="Calibri"/>
          <w:b/>
          <w:i/>
          <w:color w:val="1F497D" w:themeColor="text2"/>
          <w:sz w:val="22"/>
          <w:szCs w:val="22"/>
        </w:rPr>
        <w:t xml:space="preserve">avoir une idée du volume </w:t>
      </w:r>
      <w:r w:rsidR="00864777" w:rsidRPr="00742597">
        <w:rPr>
          <w:rFonts w:ascii="Calibri" w:hAnsi="Calibri"/>
          <w:b/>
          <w:i/>
          <w:color w:val="1F497D" w:themeColor="text2"/>
          <w:sz w:val="22"/>
          <w:szCs w:val="22"/>
        </w:rPr>
        <w:t>de personnes concernées</w:t>
      </w:r>
      <w:r w:rsidR="00466F7C" w:rsidRPr="00742597">
        <w:rPr>
          <w:rFonts w:ascii="Calibri" w:hAnsi="Calibri"/>
          <w:b/>
          <w:i/>
          <w:color w:val="1F497D" w:themeColor="text2"/>
          <w:sz w:val="22"/>
          <w:szCs w:val="22"/>
        </w:rPr>
        <w:t>.</w:t>
      </w:r>
    </w:p>
    <w:p w:rsidR="00BB3962" w:rsidRPr="00880153" w:rsidRDefault="00BB3962" w:rsidP="00D7640F">
      <w:pPr>
        <w:jc w:val="both"/>
        <w:rPr>
          <w:rFonts w:ascii="Calibri" w:hAnsi="Calibri"/>
          <w:sz w:val="12"/>
          <w:szCs w:val="12"/>
        </w:rPr>
      </w:pPr>
    </w:p>
    <w:p w:rsidR="00D65148" w:rsidRPr="00742597" w:rsidRDefault="00D65148" w:rsidP="00293B6F">
      <w:pPr>
        <w:pStyle w:val="Paragraphedeliste"/>
        <w:numPr>
          <w:ilvl w:val="1"/>
          <w:numId w:val="22"/>
        </w:numPr>
        <w:ind w:left="142" w:firstLine="0"/>
        <w:jc w:val="both"/>
        <w:rPr>
          <w:rFonts w:ascii="Calibri" w:hAnsi="Calibri"/>
          <w:sz w:val="22"/>
          <w:szCs w:val="22"/>
        </w:rPr>
      </w:pPr>
      <w:r w:rsidRPr="00742597">
        <w:rPr>
          <w:rFonts w:ascii="Calibri" w:hAnsi="Calibri"/>
          <w:sz w:val="22"/>
          <w:szCs w:val="22"/>
        </w:rPr>
        <w:t xml:space="preserve">Dans les familles, </w:t>
      </w:r>
      <w:r w:rsidRPr="00742597">
        <w:rPr>
          <w:rFonts w:ascii="Calibri" w:hAnsi="Calibri"/>
          <w:b/>
          <w:sz w:val="22"/>
          <w:szCs w:val="22"/>
        </w:rPr>
        <w:t>les représentations sur la vie affective et sexuelle</w:t>
      </w:r>
      <w:r w:rsidR="001B0162">
        <w:rPr>
          <w:rFonts w:ascii="Calibri" w:hAnsi="Calibri"/>
          <w:sz w:val="22"/>
          <w:szCs w:val="22"/>
        </w:rPr>
        <w:t xml:space="preserve"> de leurs enfants</w:t>
      </w:r>
      <w:r w:rsidRPr="00742597">
        <w:rPr>
          <w:rFonts w:ascii="Calibri" w:hAnsi="Calibri"/>
          <w:sz w:val="22"/>
          <w:szCs w:val="22"/>
        </w:rPr>
        <w:t xml:space="preserve">. </w:t>
      </w:r>
    </w:p>
    <w:p w:rsidR="00535786" w:rsidRPr="00880153" w:rsidRDefault="00535786" w:rsidP="00535786">
      <w:pPr>
        <w:pStyle w:val="Paragraphedeliste"/>
        <w:ind w:left="1211"/>
        <w:jc w:val="both"/>
        <w:rPr>
          <w:rFonts w:ascii="Calibri" w:hAnsi="Calibri"/>
          <w:sz w:val="12"/>
          <w:szCs w:val="12"/>
        </w:rPr>
      </w:pPr>
    </w:p>
    <w:p w:rsidR="00C56452" w:rsidRPr="00742597" w:rsidRDefault="00C56452" w:rsidP="00293B6F">
      <w:pPr>
        <w:pStyle w:val="Paragraphedeliste"/>
        <w:numPr>
          <w:ilvl w:val="1"/>
          <w:numId w:val="22"/>
        </w:numPr>
        <w:ind w:left="142" w:firstLine="0"/>
        <w:jc w:val="both"/>
        <w:rPr>
          <w:rFonts w:ascii="Calibri" w:hAnsi="Calibri"/>
          <w:sz w:val="22"/>
          <w:szCs w:val="22"/>
        </w:rPr>
      </w:pPr>
      <w:r w:rsidRPr="00742597">
        <w:rPr>
          <w:rFonts w:ascii="Calibri" w:hAnsi="Calibri"/>
          <w:b/>
          <w:sz w:val="22"/>
          <w:szCs w:val="22"/>
        </w:rPr>
        <w:t>Prise en compte de la déficience sensorielle et les améliorations</w:t>
      </w:r>
      <w:r w:rsidRPr="00742597">
        <w:rPr>
          <w:rFonts w:ascii="Calibri" w:hAnsi="Calibri"/>
          <w:sz w:val="22"/>
          <w:szCs w:val="22"/>
        </w:rPr>
        <w:t xml:space="preserve"> associées…</w:t>
      </w:r>
      <w:r w:rsidR="00F05B39" w:rsidRPr="00742597">
        <w:rPr>
          <w:rFonts w:ascii="Calibri" w:hAnsi="Calibri"/>
          <w:sz w:val="22"/>
          <w:szCs w:val="22"/>
        </w:rPr>
        <w:t>, les troubles du comportement, l’évaluation de la douleur</w:t>
      </w:r>
    </w:p>
    <w:p w:rsidR="009670E0" w:rsidRPr="00742597" w:rsidRDefault="002C7FC3" w:rsidP="00293B6F">
      <w:pPr>
        <w:pStyle w:val="Paragraphedeliste"/>
        <w:numPr>
          <w:ilvl w:val="0"/>
          <w:numId w:val="13"/>
        </w:numPr>
        <w:ind w:left="142" w:firstLine="0"/>
        <w:jc w:val="both"/>
        <w:rPr>
          <w:rFonts w:ascii="Calibri" w:hAnsi="Calibri"/>
          <w:b/>
          <w:i/>
          <w:color w:val="1F497D" w:themeColor="text2"/>
          <w:sz w:val="22"/>
          <w:szCs w:val="22"/>
        </w:rPr>
      </w:pPr>
      <w:r>
        <w:rPr>
          <w:rFonts w:ascii="Calibri" w:hAnsi="Calibri"/>
          <w:b/>
          <w:i/>
          <w:color w:val="1F497D" w:themeColor="text2"/>
          <w:sz w:val="22"/>
          <w:szCs w:val="22"/>
        </w:rPr>
        <w:t>une</w:t>
      </w:r>
      <w:r w:rsidR="009670E0" w:rsidRPr="00742597">
        <w:rPr>
          <w:rFonts w:ascii="Calibri" w:hAnsi="Calibri"/>
          <w:b/>
          <w:i/>
          <w:color w:val="1F497D" w:themeColor="text2"/>
          <w:sz w:val="22"/>
          <w:szCs w:val="22"/>
        </w:rPr>
        <w:t xml:space="preserve"> cohorte pourrait </w:t>
      </w:r>
      <w:r w:rsidR="00552797">
        <w:rPr>
          <w:rFonts w:ascii="Calibri" w:hAnsi="Calibri"/>
          <w:b/>
          <w:i/>
          <w:color w:val="1F497D" w:themeColor="text2"/>
          <w:sz w:val="22"/>
          <w:szCs w:val="22"/>
        </w:rPr>
        <w:t>évaluer l</w:t>
      </w:r>
      <w:r w:rsidR="009670E0" w:rsidRPr="00742597">
        <w:rPr>
          <w:rFonts w:ascii="Calibri" w:hAnsi="Calibri"/>
          <w:b/>
          <w:i/>
          <w:color w:val="1F497D" w:themeColor="text2"/>
          <w:sz w:val="22"/>
          <w:szCs w:val="22"/>
        </w:rPr>
        <w:t>es troubles du comportement</w:t>
      </w:r>
      <w:r w:rsidR="00552797">
        <w:rPr>
          <w:rFonts w:ascii="Calibri" w:hAnsi="Calibri"/>
          <w:b/>
          <w:i/>
          <w:color w:val="1F497D" w:themeColor="text2"/>
          <w:sz w:val="22"/>
          <w:szCs w:val="22"/>
        </w:rPr>
        <w:t xml:space="preserve"> ou la douleur, leurs évolutions et interroger  s’</w:t>
      </w:r>
      <w:r w:rsidR="009670E0" w:rsidRPr="00742597">
        <w:rPr>
          <w:rFonts w:ascii="Calibri" w:hAnsi="Calibri"/>
          <w:b/>
          <w:i/>
          <w:color w:val="1F497D" w:themeColor="text2"/>
          <w:sz w:val="22"/>
          <w:szCs w:val="22"/>
        </w:rPr>
        <w:t xml:space="preserve">il y avait eu </w:t>
      </w:r>
      <w:r w:rsidR="00552797">
        <w:rPr>
          <w:rFonts w:ascii="Calibri" w:hAnsi="Calibri"/>
          <w:b/>
          <w:i/>
          <w:color w:val="1F497D" w:themeColor="text2"/>
          <w:sz w:val="22"/>
          <w:szCs w:val="22"/>
        </w:rPr>
        <w:t>des</w:t>
      </w:r>
      <w:r w:rsidR="009670E0" w:rsidRPr="00742597">
        <w:rPr>
          <w:rFonts w:ascii="Calibri" w:hAnsi="Calibri"/>
          <w:b/>
          <w:i/>
          <w:color w:val="1F497D" w:themeColor="text2"/>
          <w:sz w:val="22"/>
          <w:szCs w:val="22"/>
        </w:rPr>
        <w:t xml:space="preserve"> évaluation</w:t>
      </w:r>
      <w:r w:rsidR="00552797">
        <w:rPr>
          <w:rFonts w:ascii="Calibri" w:hAnsi="Calibri"/>
          <w:b/>
          <w:i/>
          <w:color w:val="1F497D" w:themeColor="text2"/>
          <w:sz w:val="22"/>
          <w:szCs w:val="22"/>
        </w:rPr>
        <w:t>s</w:t>
      </w:r>
      <w:r w:rsidR="009670E0" w:rsidRPr="00742597">
        <w:rPr>
          <w:rFonts w:ascii="Calibri" w:hAnsi="Calibri"/>
          <w:b/>
          <w:i/>
          <w:color w:val="1F497D" w:themeColor="text2"/>
          <w:sz w:val="22"/>
          <w:szCs w:val="22"/>
        </w:rPr>
        <w:t xml:space="preserve"> auparavant. </w:t>
      </w:r>
    </w:p>
    <w:p w:rsidR="003549CD" w:rsidRPr="00880153" w:rsidRDefault="003549CD" w:rsidP="00D65148">
      <w:pPr>
        <w:jc w:val="both"/>
        <w:rPr>
          <w:rFonts w:ascii="Calibri" w:hAnsi="Calibri"/>
          <w:sz w:val="12"/>
          <w:szCs w:val="12"/>
        </w:rPr>
      </w:pPr>
    </w:p>
    <w:p w:rsidR="00F93C8F" w:rsidRPr="00742597" w:rsidRDefault="00AF3EB2" w:rsidP="00293B6F">
      <w:pPr>
        <w:pStyle w:val="Paragraphedeliste"/>
        <w:numPr>
          <w:ilvl w:val="1"/>
          <w:numId w:val="22"/>
        </w:numPr>
        <w:ind w:left="142" w:firstLine="0"/>
        <w:jc w:val="both"/>
        <w:rPr>
          <w:rFonts w:ascii="Calibri" w:hAnsi="Calibri"/>
          <w:sz w:val="22"/>
          <w:szCs w:val="22"/>
        </w:rPr>
      </w:pPr>
      <w:r w:rsidRPr="00742597">
        <w:rPr>
          <w:rFonts w:ascii="Calibri" w:hAnsi="Calibri"/>
          <w:b/>
          <w:sz w:val="22"/>
          <w:szCs w:val="22"/>
        </w:rPr>
        <w:t>V</w:t>
      </w:r>
      <w:r w:rsidR="007E3E3E" w:rsidRPr="00742597">
        <w:rPr>
          <w:rFonts w:ascii="Calibri" w:hAnsi="Calibri"/>
          <w:b/>
          <w:sz w:val="22"/>
          <w:szCs w:val="22"/>
        </w:rPr>
        <w:t>alidation/</w:t>
      </w:r>
      <w:r w:rsidR="00C977AD" w:rsidRPr="00742597">
        <w:rPr>
          <w:rFonts w:ascii="Calibri" w:hAnsi="Calibri"/>
          <w:b/>
          <w:sz w:val="22"/>
          <w:szCs w:val="22"/>
        </w:rPr>
        <w:t xml:space="preserve">développement </w:t>
      </w:r>
      <w:r w:rsidRPr="00742597">
        <w:rPr>
          <w:rFonts w:ascii="Calibri" w:hAnsi="Calibri"/>
          <w:b/>
          <w:sz w:val="22"/>
          <w:szCs w:val="22"/>
        </w:rPr>
        <w:t>d’</w:t>
      </w:r>
      <w:r w:rsidR="00D65148" w:rsidRPr="00742597">
        <w:rPr>
          <w:rFonts w:ascii="Calibri" w:hAnsi="Calibri"/>
          <w:b/>
          <w:sz w:val="22"/>
          <w:szCs w:val="22"/>
        </w:rPr>
        <w:t>outils</w:t>
      </w:r>
      <w:r w:rsidR="00C977AD" w:rsidRPr="00742597">
        <w:rPr>
          <w:rFonts w:ascii="Calibri" w:hAnsi="Calibri"/>
          <w:b/>
          <w:sz w:val="22"/>
          <w:szCs w:val="22"/>
        </w:rPr>
        <w:t xml:space="preserve"> </w:t>
      </w:r>
      <w:r w:rsidR="00D65148" w:rsidRPr="00742597">
        <w:rPr>
          <w:rFonts w:ascii="Calibri" w:hAnsi="Calibri"/>
          <w:b/>
          <w:sz w:val="22"/>
          <w:szCs w:val="22"/>
        </w:rPr>
        <w:t>d’évaluation</w:t>
      </w:r>
      <w:r w:rsidR="00D65148" w:rsidRPr="00742597">
        <w:rPr>
          <w:rFonts w:ascii="Calibri" w:hAnsi="Calibri"/>
          <w:sz w:val="22"/>
          <w:szCs w:val="22"/>
        </w:rPr>
        <w:t xml:space="preserve"> dans la cohorte pour une amélioration, évolutivité du diagnostic</w:t>
      </w:r>
      <w:r w:rsidRPr="00742597">
        <w:rPr>
          <w:rFonts w:ascii="Calibri" w:hAnsi="Calibri"/>
          <w:sz w:val="22"/>
          <w:szCs w:val="22"/>
        </w:rPr>
        <w:t xml:space="preserve"> </w:t>
      </w:r>
      <w:r w:rsidR="000637C0" w:rsidRPr="00742597">
        <w:rPr>
          <w:rFonts w:ascii="Calibri" w:hAnsi="Calibri"/>
          <w:sz w:val="22"/>
          <w:szCs w:val="22"/>
        </w:rPr>
        <w:t>fonctionnel</w:t>
      </w:r>
      <w:r w:rsidR="00D65148" w:rsidRPr="00742597">
        <w:rPr>
          <w:rFonts w:ascii="Calibri" w:hAnsi="Calibri"/>
          <w:sz w:val="22"/>
          <w:szCs w:val="22"/>
        </w:rPr>
        <w:t xml:space="preserve">, notion de </w:t>
      </w:r>
      <w:r w:rsidR="00F93C8F" w:rsidRPr="00742597">
        <w:rPr>
          <w:rFonts w:ascii="Calibri" w:hAnsi="Calibri"/>
          <w:sz w:val="22"/>
          <w:szCs w:val="22"/>
        </w:rPr>
        <w:t>réévaluation</w:t>
      </w:r>
      <w:r w:rsidR="00D65148" w:rsidRPr="00742597">
        <w:rPr>
          <w:rFonts w:ascii="Calibri" w:hAnsi="Calibri"/>
          <w:sz w:val="22"/>
          <w:szCs w:val="22"/>
        </w:rPr>
        <w:t xml:space="preserve"> nécessaire (</w:t>
      </w:r>
      <w:r w:rsidR="001B0162">
        <w:rPr>
          <w:rFonts w:ascii="Calibri" w:hAnsi="Calibri"/>
          <w:sz w:val="22"/>
          <w:szCs w:val="22"/>
        </w:rPr>
        <w:t xml:space="preserve">demande des </w:t>
      </w:r>
      <w:r w:rsidR="00D65148" w:rsidRPr="00742597">
        <w:rPr>
          <w:rFonts w:ascii="Calibri" w:hAnsi="Calibri"/>
          <w:sz w:val="22"/>
          <w:szCs w:val="22"/>
        </w:rPr>
        <w:t xml:space="preserve"> MDPH pour une </w:t>
      </w:r>
      <w:r w:rsidR="004E4E12" w:rsidRPr="00742597">
        <w:rPr>
          <w:rFonts w:ascii="Calibri" w:hAnsi="Calibri"/>
          <w:sz w:val="22"/>
          <w:szCs w:val="22"/>
        </w:rPr>
        <w:t>réévaluation</w:t>
      </w:r>
      <w:r w:rsidR="00D65148" w:rsidRPr="00742597">
        <w:rPr>
          <w:rFonts w:ascii="Calibri" w:hAnsi="Calibri"/>
          <w:sz w:val="22"/>
          <w:szCs w:val="22"/>
        </w:rPr>
        <w:t xml:space="preserve"> fin</w:t>
      </w:r>
      <w:r w:rsidR="001647B8">
        <w:rPr>
          <w:rFonts w:ascii="Calibri" w:hAnsi="Calibri"/>
          <w:sz w:val="22"/>
          <w:szCs w:val="22"/>
        </w:rPr>
        <w:t>e</w:t>
      </w:r>
      <w:r w:rsidR="004723AC" w:rsidRPr="00742597">
        <w:rPr>
          <w:rFonts w:ascii="Calibri" w:hAnsi="Calibri"/>
          <w:sz w:val="22"/>
          <w:szCs w:val="22"/>
        </w:rPr>
        <w:t xml:space="preserve"> </w:t>
      </w:r>
      <w:r w:rsidR="00D65148" w:rsidRPr="00742597">
        <w:rPr>
          <w:rFonts w:ascii="Calibri" w:hAnsi="Calibri"/>
          <w:sz w:val="22"/>
          <w:szCs w:val="22"/>
        </w:rPr>
        <w:t xml:space="preserve">de l’aide humaine) </w:t>
      </w:r>
    </w:p>
    <w:p w:rsidR="00D65148" w:rsidRPr="00742597" w:rsidRDefault="00F93C8F" w:rsidP="00D65148">
      <w:pPr>
        <w:jc w:val="both"/>
        <w:rPr>
          <w:rFonts w:ascii="Calibri" w:hAnsi="Calibri"/>
          <w:b/>
          <w:i/>
          <w:color w:val="1F497D" w:themeColor="text2"/>
          <w:sz w:val="22"/>
          <w:szCs w:val="22"/>
        </w:rPr>
      </w:pPr>
      <w:r w:rsidRPr="00742597">
        <w:rPr>
          <w:rFonts w:ascii="Calibri" w:hAnsi="Calibri"/>
          <w:b/>
          <w:i/>
          <w:color w:val="1F497D" w:themeColor="text2"/>
          <w:sz w:val="22"/>
          <w:szCs w:val="22"/>
        </w:rPr>
        <w:t xml:space="preserve">=&gt; </w:t>
      </w:r>
      <w:proofErr w:type="gramStart"/>
      <w:r w:rsidRPr="00742597">
        <w:rPr>
          <w:rFonts w:ascii="Calibri" w:hAnsi="Calibri"/>
          <w:b/>
          <w:i/>
          <w:color w:val="1F497D" w:themeColor="text2"/>
          <w:sz w:val="22"/>
          <w:szCs w:val="22"/>
        </w:rPr>
        <w:t>une</w:t>
      </w:r>
      <w:proofErr w:type="gramEnd"/>
      <w:r w:rsidR="001B0162">
        <w:rPr>
          <w:rFonts w:ascii="Calibri" w:hAnsi="Calibri"/>
          <w:b/>
          <w:i/>
          <w:color w:val="1F497D" w:themeColor="text2"/>
          <w:sz w:val="22"/>
          <w:szCs w:val="22"/>
        </w:rPr>
        <w:t xml:space="preserve"> </w:t>
      </w:r>
      <w:r w:rsidRPr="00742597">
        <w:rPr>
          <w:rFonts w:ascii="Calibri" w:hAnsi="Calibri"/>
          <w:b/>
          <w:i/>
          <w:color w:val="1F497D" w:themeColor="text2"/>
          <w:sz w:val="22"/>
          <w:szCs w:val="22"/>
        </w:rPr>
        <w:t>cohorte pourrait caractériser d</w:t>
      </w:r>
      <w:r w:rsidR="00D65148" w:rsidRPr="00742597">
        <w:rPr>
          <w:rFonts w:ascii="Calibri" w:hAnsi="Calibri"/>
          <w:b/>
          <w:i/>
          <w:color w:val="1F497D" w:themeColor="text2"/>
          <w:sz w:val="22"/>
          <w:szCs w:val="22"/>
        </w:rPr>
        <w:t xml:space="preserve">es profils et fournir des indications </w:t>
      </w:r>
      <w:r w:rsidR="001B0162">
        <w:rPr>
          <w:rFonts w:ascii="Calibri" w:hAnsi="Calibri"/>
          <w:b/>
          <w:i/>
          <w:color w:val="1F497D" w:themeColor="text2"/>
          <w:sz w:val="22"/>
          <w:szCs w:val="22"/>
        </w:rPr>
        <w:t xml:space="preserve">sur la </w:t>
      </w:r>
      <w:r w:rsidR="00D65148" w:rsidRPr="00742597">
        <w:rPr>
          <w:rFonts w:ascii="Calibri" w:hAnsi="Calibri"/>
          <w:b/>
          <w:i/>
          <w:color w:val="1F497D" w:themeColor="text2"/>
          <w:sz w:val="22"/>
          <w:szCs w:val="22"/>
        </w:rPr>
        <w:t xml:space="preserve">durée de </w:t>
      </w:r>
      <w:r w:rsidR="002C7FC3" w:rsidRPr="00742597">
        <w:rPr>
          <w:rFonts w:ascii="Calibri" w:hAnsi="Calibri"/>
          <w:b/>
          <w:i/>
          <w:color w:val="1F497D" w:themeColor="text2"/>
          <w:sz w:val="22"/>
          <w:szCs w:val="22"/>
        </w:rPr>
        <w:t>réévaluation</w:t>
      </w:r>
      <w:r w:rsidR="00D65148" w:rsidRPr="00742597">
        <w:rPr>
          <w:rFonts w:ascii="Calibri" w:hAnsi="Calibri"/>
          <w:b/>
          <w:i/>
          <w:color w:val="1F497D" w:themeColor="text2"/>
          <w:sz w:val="22"/>
          <w:szCs w:val="22"/>
        </w:rPr>
        <w:t xml:space="preserve"> (tous les 3 ans ? tous les 5 ans ?)</w:t>
      </w:r>
    </w:p>
    <w:p w:rsidR="00D65148" w:rsidRPr="00880153" w:rsidRDefault="00D65148" w:rsidP="00D65148">
      <w:pPr>
        <w:jc w:val="both"/>
        <w:rPr>
          <w:rFonts w:ascii="Calibri" w:hAnsi="Calibri"/>
          <w:sz w:val="12"/>
          <w:szCs w:val="12"/>
        </w:rPr>
      </w:pPr>
    </w:p>
    <w:p w:rsidR="00D65148" w:rsidRPr="00742597" w:rsidRDefault="003701A6" w:rsidP="00B12920">
      <w:pPr>
        <w:pStyle w:val="Paragraphedeliste"/>
        <w:numPr>
          <w:ilvl w:val="1"/>
          <w:numId w:val="22"/>
        </w:numPr>
        <w:ind w:left="142" w:firstLine="0"/>
        <w:jc w:val="both"/>
        <w:rPr>
          <w:rFonts w:ascii="Calibri" w:hAnsi="Calibri"/>
          <w:sz w:val="22"/>
          <w:szCs w:val="22"/>
        </w:rPr>
      </w:pPr>
      <w:r w:rsidRPr="00742597">
        <w:rPr>
          <w:rFonts w:ascii="Calibri" w:hAnsi="Calibri"/>
          <w:b/>
          <w:sz w:val="22"/>
          <w:szCs w:val="22"/>
        </w:rPr>
        <w:t>Les f</w:t>
      </w:r>
      <w:r w:rsidR="00D65148" w:rsidRPr="00742597">
        <w:rPr>
          <w:rFonts w:ascii="Calibri" w:hAnsi="Calibri"/>
          <w:b/>
          <w:sz w:val="22"/>
          <w:szCs w:val="22"/>
        </w:rPr>
        <w:t>acteurs de risques</w:t>
      </w:r>
      <w:r w:rsidR="00D65148" w:rsidRPr="00742597">
        <w:rPr>
          <w:rFonts w:ascii="Calibri" w:hAnsi="Calibri"/>
          <w:sz w:val="22"/>
          <w:szCs w:val="22"/>
        </w:rPr>
        <w:t xml:space="preserve"> sur l’aggravation, </w:t>
      </w:r>
      <w:r w:rsidR="00A637F2" w:rsidRPr="00742597">
        <w:rPr>
          <w:rFonts w:ascii="Calibri" w:hAnsi="Calibri"/>
          <w:sz w:val="22"/>
          <w:szCs w:val="22"/>
        </w:rPr>
        <w:t>l’</w:t>
      </w:r>
      <w:r w:rsidR="00D65148" w:rsidRPr="00742597">
        <w:rPr>
          <w:rFonts w:ascii="Calibri" w:hAnsi="Calibri"/>
          <w:sz w:val="22"/>
          <w:szCs w:val="22"/>
        </w:rPr>
        <w:t>étiologie, la survenue de comorbidités.</w:t>
      </w:r>
    </w:p>
    <w:p w:rsidR="00C56452" w:rsidRPr="00880153" w:rsidRDefault="00C56452" w:rsidP="00C56452">
      <w:pPr>
        <w:pStyle w:val="Paragraphedeliste"/>
        <w:ind w:left="567"/>
        <w:jc w:val="both"/>
        <w:rPr>
          <w:rFonts w:ascii="Calibri" w:hAnsi="Calibri"/>
          <w:sz w:val="12"/>
          <w:szCs w:val="12"/>
        </w:rPr>
      </w:pPr>
    </w:p>
    <w:p w:rsidR="004B14CA" w:rsidRPr="00742597" w:rsidRDefault="003701A6" w:rsidP="00293B6F">
      <w:pPr>
        <w:pStyle w:val="Paragraphedeliste"/>
        <w:numPr>
          <w:ilvl w:val="1"/>
          <w:numId w:val="22"/>
        </w:numPr>
        <w:ind w:left="142" w:firstLine="0"/>
        <w:jc w:val="both"/>
        <w:rPr>
          <w:rFonts w:ascii="Calibri" w:hAnsi="Calibri"/>
          <w:sz w:val="22"/>
          <w:szCs w:val="22"/>
        </w:rPr>
      </w:pPr>
      <w:r w:rsidRPr="00742597">
        <w:rPr>
          <w:rFonts w:ascii="Calibri" w:hAnsi="Calibri"/>
          <w:b/>
          <w:sz w:val="22"/>
          <w:szCs w:val="22"/>
        </w:rPr>
        <w:t>Le v</w:t>
      </w:r>
      <w:r w:rsidR="004B14CA" w:rsidRPr="00742597">
        <w:rPr>
          <w:rFonts w:ascii="Calibri" w:hAnsi="Calibri"/>
          <w:b/>
          <w:sz w:val="22"/>
          <w:szCs w:val="22"/>
        </w:rPr>
        <w:t xml:space="preserve">ieillissement </w:t>
      </w:r>
      <w:r w:rsidR="004B14CA" w:rsidRPr="00742597">
        <w:rPr>
          <w:rFonts w:ascii="Calibri" w:hAnsi="Calibri"/>
          <w:sz w:val="22"/>
          <w:szCs w:val="22"/>
        </w:rPr>
        <w:t>des personnes polyhandicapées</w:t>
      </w:r>
      <w:r w:rsidR="0096146D" w:rsidRPr="00742597">
        <w:rPr>
          <w:rFonts w:ascii="Calibri" w:hAnsi="Calibri"/>
          <w:sz w:val="22"/>
          <w:szCs w:val="22"/>
        </w:rPr>
        <w:t xml:space="preserve"> notamment</w:t>
      </w:r>
      <w:r w:rsidR="004B14CA" w:rsidRPr="00742597">
        <w:rPr>
          <w:rFonts w:ascii="Calibri" w:hAnsi="Calibri"/>
          <w:sz w:val="22"/>
          <w:szCs w:val="22"/>
        </w:rPr>
        <w:t xml:space="preserve"> en FAM, MAS (pour les</w:t>
      </w:r>
      <w:r w:rsidR="00650C74">
        <w:rPr>
          <w:rFonts w:ascii="Calibri" w:hAnsi="Calibri"/>
          <w:sz w:val="22"/>
          <w:szCs w:val="22"/>
        </w:rPr>
        <w:t xml:space="preserve"> </w:t>
      </w:r>
      <w:r w:rsidR="004B14CA" w:rsidRPr="00742597">
        <w:rPr>
          <w:rFonts w:ascii="Calibri" w:hAnsi="Calibri"/>
          <w:sz w:val="22"/>
          <w:szCs w:val="22"/>
        </w:rPr>
        <w:t>établissement</w:t>
      </w:r>
      <w:r w:rsidR="00E402F4">
        <w:rPr>
          <w:rFonts w:ascii="Calibri" w:hAnsi="Calibri"/>
          <w:sz w:val="22"/>
          <w:szCs w:val="22"/>
        </w:rPr>
        <w:t>s</w:t>
      </w:r>
      <w:r w:rsidR="004B14CA" w:rsidRPr="00742597">
        <w:rPr>
          <w:rFonts w:ascii="Calibri" w:hAnsi="Calibri"/>
          <w:sz w:val="22"/>
          <w:szCs w:val="22"/>
        </w:rPr>
        <w:t>)</w:t>
      </w:r>
      <w:r w:rsidR="00471944">
        <w:rPr>
          <w:rFonts w:ascii="Calibri" w:hAnsi="Calibri"/>
          <w:sz w:val="22"/>
          <w:szCs w:val="22"/>
        </w:rPr>
        <w:t xml:space="preserve"> </w:t>
      </w:r>
      <w:r w:rsidR="0096146D" w:rsidRPr="00742597">
        <w:rPr>
          <w:rFonts w:ascii="Calibri" w:hAnsi="Calibri"/>
          <w:sz w:val="22"/>
          <w:szCs w:val="22"/>
        </w:rPr>
        <w:t>avec</w:t>
      </w:r>
      <w:r w:rsidRPr="00742597">
        <w:rPr>
          <w:rFonts w:ascii="Calibri" w:hAnsi="Calibri"/>
          <w:sz w:val="22"/>
          <w:szCs w:val="22"/>
        </w:rPr>
        <w:t xml:space="preserve"> les difficultés de</w:t>
      </w:r>
      <w:r w:rsidR="004B14CA" w:rsidRPr="00742597">
        <w:rPr>
          <w:rFonts w:ascii="Calibri" w:hAnsi="Calibri"/>
          <w:sz w:val="22"/>
          <w:szCs w:val="22"/>
        </w:rPr>
        <w:t>s personnes qui ne peuvent être prises en charge en EHPAD</w:t>
      </w:r>
      <w:r w:rsidR="0096146D" w:rsidRPr="00742597">
        <w:rPr>
          <w:rFonts w:ascii="Calibri" w:hAnsi="Calibri"/>
          <w:sz w:val="22"/>
          <w:szCs w:val="22"/>
        </w:rPr>
        <w:t xml:space="preserve">, </w:t>
      </w:r>
      <w:r w:rsidR="0096146D" w:rsidRPr="00742597">
        <w:rPr>
          <w:rFonts w:ascii="Calibri" w:hAnsi="Calibri"/>
          <w:b/>
          <w:sz w:val="22"/>
          <w:szCs w:val="22"/>
        </w:rPr>
        <w:t>l’espérance de vie</w:t>
      </w:r>
      <w:r w:rsidR="0096146D" w:rsidRPr="00742597">
        <w:rPr>
          <w:rFonts w:ascii="Calibri" w:hAnsi="Calibri"/>
          <w:sz w:val="22"/>
          <w:szCs w:val="22"/>
        </w:rPr>
        <w:t xml:space="preserve">, le </w:t>
      </w:r>
      <w:r w:rsidR="0096146D" w:rsidRPr="00742597">
        <w:rPr>
          <w:rFonts w:ascii="Calibri" w:hAnsi="Calibri"/>
          <w:b/>
          <w:sz w:val="22"/>
          <w:szCs w:val="22"/>
        </w:rPr>
        <w:t>décès des proches aidants</w:t>
      </w:r>
      <w:r w:rsidR="0096146D" w:rsidRPr="00742597">
        <w:rPr>
          <w:rFonts w:ascii="Calibri" w:hAnsi="Calibri"/>
          <w:sz w:val="22"/>
          <w:szCs w:val="22"/>
        </w:rPr>
        <w:t>…</w:t>
      </w:r>
    </w:p>
    <w:p w:rsidR="00C56452" w:rsidRPr="00880153" w:rsidRDefault="00C56452" w:rsidP="00C56452">
      <w:pPr>
        <w:pStyle w:val="Paragraphedeliste"/>
        <w:ind w:left="142"/>
        <w:jc w:val="both"/>
        <w:rPr>
          <w:rFonts w:ascii="Calibri" w:hAnsi="Calibri"/>
          <w:sz w:val="12"/>
          <w:szCs w:val="12"/>
        </w:rPr>
      </w:pPr>
    </w:p>
    <w:p w:rsidR="00D65148" w:rsidRDefault="004B14CA" w:rsidP="00D65148">
      <w:pPr>
        <w:jc w:val="both"/>
        <w:rPr>
          <w:rFonts w:ascii="Calibri" w:hAnsi="Calibri"/>
          <w:b/>
          <w:i/>
          <w:color w:val="1F497D" w:themeColor="text2"/>
          <w:sz w:val="22"/>
          <w:szCs w:val="22"/>
        </w:rPr>
      </w:pPr>
      <w:r w:rsidRPr="00742597">
        <w:rPr>
          <w:rFonts w:ascii="Calibri" w:hAnsi="Calibri"/>
          <w:b/>
          <w:i/>
          <w:color w:val="1F497D" w:themeColor="text2"/>
          <w:sz w:val="22"/>
          <w:szCs w:val="22"/>
        </w:rPr>
        <w:t xml:space="preserve">=&gt; Importance de la représentativité </w:t>
      </w:r>
      <w:r w:rsidR="00092D01" w:rsidRPr="00742597">
        <w:rPr>
          <w:rFonts w:ascii="Calibri" w:hAnsi="Calibri"/>
          <w:b/>
          <w:i/>
          <w:color w:val="1F497D" w:themeColor="text2"/>
          <w:sz w:val="22"/>
          <w:szCs w:val="22"/>
        </w:rPr>
        <w:t>en termes</w:t>
      </w:r>
      <w:r w:rsidRPr="00742597">
        <w:rPr>
          <w:rFonts w:ascii="Calibri" w:hAnsi="Calibri"/>
          <w:b/>
          <w:i/>
          <w:color w:val="1F497D" w:themeColor="text2"/>
          <w:sz w:val="22"/>
          <w:szCs w:val="22"/>
        </w:rPr>
        <w:t xml:space="preserve"> d’âge de la population,</w:t>
      </w:r>
    </w:p>
    <w:p w:rsidR="003C1A90" w:rsidRDefault="003C1A90" w:rsidP="00D65148">
      <w:pPr>
        <w:jc w:val="both"/>
        <w:rPr>
          <w:rFonts w:ascii="Calibri" w:hAnsi="Calibri"/>
          <w:b/>
          <w:i/>
          <w:color w:val="1F497D" w:themeColor="text2"/>
          <w:sz w:val="22"/>
          <w:szCs w:val="22"/>
        </w:rPr>
      </w:pPr>
    </w:p>
    <w:p w:rsidR="003C1A90" w:rsidRPr="00742597" w:rsidRDefault="003C1A90" w:rsidP="00D65148">
      <w:pPr>
        <w:jc w:val="both"/>
        <w:rPr>
          <w:rFonts w:ascii="Calibri" w:hAnsi="Calibri"/>
          <w:b/>
          <w:i/>
          <w:color w:val="1F497D" w:themeColor="text2"/>
          <w:sz w:val="22"/>
          <w:szCs w:val="22"/>
        </w:rPr>
      </w:pPr>
      <w:r>
        <w:rPr>
          <w:rFonts w:ascii="Calibri" w:hAnsi="Calibri"/>
          <w:b/>
          <w:i/>
          <w:color w:val="1F497D" w:themeColor="text2"/>
          <w:sz w:val="22"/>
          <w:szCs w:val="22"/>
        </w:rPr>
        <w:t xml:space="preserve">Plusieurs propositions ont été faites : </w:t>
      </w:r>
    </w:p>
    <w:p w:rsidR="004B14CA" w:rsidRPr="00742597" w:rsidRDefault="004B14CA" w:rsidP="00D65148">
      <w:pPr>
        <w:jc w:val="both"/>
        <w:rPr>
          <w:rFonts w:ascii="Calibri" w:hAnsi="Calibri"/>
          <w:i/>
          <w:color w:val="1F497D" w:themeColor="text2"/>
          <w:sz w:val="22"/>
          <w:szCs w:val="22"/>
        </w:rPr>
      </w:pPr>
      <w:r w:rsidRPr="00742597">
        <w:rPr>
          <w:rFonts w:ascii="Calibri" w:hAnsi="Calibri"/>
          <w:b/>
          <w:i/>
          <w:color w:val="1F497D" w:themeColor="text2"/>
          <w:sz w:val="22"/>
          <w:szCs w:val="22"/>
        </w:rPr>
        <w:t xml:space="preserve">=&gt; prendre différentes décades </w:t>
      </w:r>
      <w:r w:rsidR="00092D01" w:rsidRPr="00742597">
        <w:rPr>
          <w:rFonts w:ascii="Calibri" w:hAnsi="Calibri"/>
          <w:b/>
          <w:i/>
          <w:color w:val="1F497D" w:themeColor="text2"/>
          <w:sz w:val="22"/>
          <w:szCs w:val="22"/>
        </w:rPr>
        <w:t>dans une cohorte</w:t>
      </w:r>
      <w:r w:rsidR="0096146D" w:rsidRPr="00742597">
        <w:rPr>
          <w:rFonts w:ascii="Calibri" w:hAnsi="Calibri"/>
          <w:b/>
          <w:i/>
          <w:color w:val="1F497D" w:themeColor="text2"/>
          <w:sz w:val="22"/>
          <w:szCs w:val="22"/>
        </w:rPr>
        <w:t xml:space="preserve"> </w:t>
      </w:r>
      <w:r w:rsidR="0096146D" w:rsidRPr="00742597">
        <w:rPr>
          <w:rFonts w:ascii="Calibri" w:hAnsi="Calibri"/>
          <w:i/>
          <w:color w:val="1F497D" w:themeColor="text2"/>
          <w:sz w:val="22"/>
          <w:szCs w:val="22"/>
        </w:rPr>
        <w:t>(</w:t>
      </w:r>
      <w:r w:rsidR="0096146D" w:rsidRPr="00742597">
        <w:rPr>
          <w:rFonts w:ascii="Calibri" w:hAnsi="Calibri"/>
          <w:color w:val="1F497D" w:themeColor="text2"/>
          <w:sz w:val="22"/>
          <w:szCs w:val="22"/>
        </w:rPr>
        <w:t>50 ou 100 personnes/ décades pour récupérer l’ensemble de l’histoire naturelle</w:t>
      </w:r>
      <w:r w:rsidR="002D0BB1" w:rsidRPr="00742597">
        <w:rPr>
          <w:rFonts w:ascii="Calibri" w:hAnsi="Calibri"/>
          <w:color w:val="1F497D" w:themeColor="text2"/>
          <w:sz w:val="22"/>
          <w:szCs w:val="22"/>
        </w:rPr>
        <w:t>…)</w:t>
      </w:r>
    </w:p>
    <w:p w:rsidR="006879E7" w:rsidRPr="00742597" w:rsidRDefault="00BA347D" w:rsidP="00D65148">
      <w:pPr>
        <w:jc w:val="both"/>
        <w:rPr>
          <w:rFonts w:ascii="Calibri" w:hAnsi="Calibri"/>
          <w:b/>
          <w:i/>
          <w:color w:val="1F497D" w:themeColor="text2"/>
          <w:sz w:val="22"/>
          <w:szCs w:val="22"/>
        </w:rPr>
      </w:pPr>
      <w:r w:rsidRPr="00742597">
        <w:rPr>
          <w:rFonts w:ascii="Calibri" w:hAnsi="Calibri"/>
          <w:b/>
          <w:color w:val="1F497D" w:themeColor="text2"/>
          <w:sz w:val="22"/>
          <w:szCs w:val="22"/>
        </w:rPr>
        <w:t xml:space="preserve">=&gt; </w:t>
      </w:r>
      <w:r w:rsidR="00F24EA8" w:rsidRPr="00742597">
        <w:rPr>
          <w:rFonts w:ascii="Calibri" w:hAnsi="Calibri"/>
          <w:b/>
          <w:i/>
          <w:color w:val="1F497D" w:themeColor="text2"/>
          <w:sz w:val="22"/>
          <w:szCs w:val="22"/>
        </w:rPr>
        <w:t>Faire une cohorte pour enfants et travailler les adultes sur une manière différente, et par exemple</w:t>
      </w:r>
      <w:r w:rsidRPr="00742597">
        <w:rPr>
          <w:rFonts w:ascii="Calibri" w:hAnsi="Calibri"/>
          <w:b/>
          <w:i/>
          <w:color w:val="1F497D" w:themeColor="text2"/>
          <w:sz w:val="22"/>
          <w:szCs w:val="22"/>
        </w:rPr>
        <w:t xml:space="preserve"> </w:t>
      </w:r>
      <w:r w:rsidR="006879E7" w:rsidRPr="00742597">
        <w:rPr>
          <w:rFonts w:ascii="Calibri" w:hAnsi="Calibri"/>
          <w:b/>
          <w:i/>
          <w:color w:val="1F497D" w:themeColor="text2"/>
          <w:sz w:val="22"/>
          <w:szCs w:val="22"/>
        </w:rPr>
        <w:t xml:space="preserve">rétrospectivement en </w:t>
      </w:r>
      <w:r w:rsidRPr="00742597">
        <w:rPr>
          <w:rFonts w:ascii="Calibri" w:hAnsi="Calibri"/>
          <w:b/>
          <w:i/>
          <w:color w:val="1F497D" w:themeColor="text2"/>
          <w:sz w:val="22"/>
          <w:szCs w:val="22"/>
        </w:rPr>
        <w:t>utilis</w:t>
      </w:r>
      <w:r w:rsidR="006879E7" w:rsidRPr="00742597">
        <w:rPr>
          <w:rFonts w:ascii="Calibri" w:hAnsi="Calibri"/>
          <w:b/>
          <w:i/>
          <w:color w:val="1F497D" w:themeColor="text2"/>
          <w:sz w:val="22"/>
          <w:szCs w:val="22"/>
        </w:rPr>
        <w:t xml:space="preserve">ant </w:t>
      </w:r>
      <w:r w:rsidRPr="00742597">
        <w:rPr>
          <w:rFonts w:ascii="Calibri" w:hAnsi="Calibri"/>
          <w:b/>
          <w:i/>
          <w:color w:val="1F497D" w:themeColor="text2"/>
          <w:sz w:val="22"/>
          <w:szCs w:val="22"/>
        </w:rPr>
        <w:t>l’EGB qui a 20 ans de données disponibles</w:t>
      </w:r>
      <w:r w:rsidR="006879E7" w:rsidRPr="00742597">
        <w:rPr>
          <w:rFonts w:ascii="Calibri" w:hAnsi="Calibri"/>
          <w:b/>
          <w:i/>
          <w:color w:val="1F497D" w:themeColor="text2"/>
          <w:sz w:val="22"/>
          <w:szCs w:val="22"/>
        </w:rPr>
        <w:t>…</w:t>
      </w:r>
      <w:r w:rsidR="003C1A90">
        <w:rPr>
          <w:rFonts w:ascii="Calibri" w:hAnsi="Calibri"/>
          <w:b/>
          <w:i/>
          <w:color w:val="1F497D" w:themeColor="text2"/>
          <w:sz w:val="22"/>
          <w:szCs w:val="22"/>
        </w:rPr>
        <w:t xml:space="preserve">avec un </w:t>
      </w:r>
      <w:r w:rsidR="00FD0B47" w:rsidRPr="00742597">
        <w:rPr>
          <w:rFonts w:ascii="Calibri" w:hAnsi="Calibri"/>
          <w:b/>
          <w:i/>
          <w:color w:val="1F497D" w:themeColor="text2"/>
          <w:sz w:val="22"/>
          <w:szCs w:val="22"/>
        </w:rPr>
        <w:t>risque de moindre qualité des données anciennes</w:t>
      </w:r>
      <w:r w:rsidR="00557AA1" w:rsidRPr="00742597">
        <w:rPr>
          <w:rFonts w:ascii="Calibri" w:hAnsi="Calibri"/>
          <w:b/>
          <w:i/>
          <w:color w:val="1F497D" w:themeColor="text2"/>
          <w:sz w:val="22"/>
          <w:szCs w:val="22"/>
        </w:rPr>
        <w:t xml:space="preserve"> (avant 2010)</w:t>
      </w:r>
    </w:p>
    <w:p w:rsidR="006E1CFC" w:rsidRPr="00742597" w:rsidRDefault="006E1CFC" w:rsidP="00D65148">
      <w:pPr>
        <w:jc w:val="both"/>
        <w:rPr>
          <w:rFonts w:ascii="Calibri" w:hAnsi="Calibri"/>
          <w:b/>
          <w:i/>
          <w:color w:val="1F497D" w:themeColor="text2"/>
          <w:sz w:val="22"/>
          <w:szCs w:val="22"/>
        </w:rPr>
      </w:pPr>
      <w:r w:rsidRPr="00742597">
        <w:rPr>
          <w:rFonts w:ascii="Calibri" w:hAnsi="Calibri"/>
          <w:b/>
          <w:i/>
          <w:color w:val="1F497D" w:themeColor="text2"/>
          <w:sz w:val="22"/>
          <w:szCs w:val="22"/>
        </w:rPr>
        <w:t>=&gt; construire une cohorte rétrospective mais risque de biais de survie…</w:t>
      </w:r>
    </w:p>
    <w:p w:rsidR="00E44702" w:rsidRPr="00742597" w:rsidRDefault="00E44702" w:rsidP="00D65148">
      <w:pPr>
        <w:jc w:val="both"/>
        <w:rPr>
          <w:rFonts w:ascii="Calibri" w:hAnsi="Calibri"/>
          <w:b/>
          <w:i/>
          <w:color w:val="1F497D" w:themeColor="text2"/>
          <w:sz w:val="22"/>
          <w:szCs w:val="22"/>
        </w:rPr>
      </w:pPr>
      <w:r w:rsidRPr="00742597">
        <w:rPr>
          <w:rFonts w:ascii="Calibri" w:hAnsi="Calibri"/>
          <w:b/>
          <w:i/>
          <w:color w:val="1F497D" w:themeColor="text2"/>
          <w:sz w:val="22"/>
          <w:szCs w:val="22"/>
        </w:rPr>
        <w:t>=&gt; recourir aux registres de</w:t>
      </w:r>
      <w:r w:rsidR="003C1A90">
        <w:rPr>
          <w:rFonts w:ascii="Calibri" w:hAnsi="Calibri"/>
          <w:b/>
          <w:i/>
          <w:color w:val="1F497D" w:themeColor="text2"/>
          <w:sz w:val="22"/>
          <w:szCs w:val="22"/>
        </w:rPr>
        <w:t xml:space="preserve">s handicaps de </w:t>
      </w:r>
      <w:r w:rsidRPr="00742597">
        <w:rPr>
          <w:rFonts w:ascii="Calibri" w:hAnsi="Calibri"/>
          <w:b/>
          <w:i/>
          <w:color w:val="1F497D" w:themeColor="text2"/>
          <w:sz w:val="22"/>
          <w:szCs w:val="22"/>
        </w:rPr>
        <w:t xml:space="preserve"> l’enfant qui </w:t>
      </w:r>
      <w:r w:rsidR="003C1A90">
        <w:rPr>
          <w:rFonts w:ascii="Calibri" w:hAnsi="Calibri"/>
          <w:b/>
          <w:i/>
          <w:color w:val="1F497D" w:themeColor="text2"/>
          <w:sz w:val="22"/>
          <w:szCs w:val="22"/>
        </w:rPr>
        <w:t>ont</w:t>
      </w:r>
      <w:r w:rsidRPr="00742597">
        <w:rPr>
          <w:rFonts w:ascii="Calibri" w:hAnsi="Calibri"/>
          <w:b/>
          <w:i/>
          <w:color w:val="1F497D" w:themeColor="text2"/>
          <w:sz w:val="22"/>
          <w:szCs w:val="22"/>
        </w:rPr>
        <w:t xml:space="preserve"> près de 30 ans de recul.</w:t>
      </w:r>
    </w:p>
    <w:p w:rsidR="00FD0B47" w:rsidRPr="00742597" w:rsidRDefault="00FD0B47" w:rsidP="00D65148">
      <w:pPr>
        <w:jc w:val="both"/>
        <w:rPr>
          <w:rFonts w:ascii="Calibri" w:hAnsi="Calibri"/>
          <w:b/>
          <w:i/>
          <w:color w:val="1F497D" w:themeColor="text2"/>
          <w:sz w:val="22"/>
          <w:szCs w:val="22"/>
        </w:rPr>
      </w:pPr>
      <w:r w:rsidRPr="00742597">
        <w:rPr>
          <w:rFonts w:ascii="Calibri" w:hAnsi="Calibri"/>
          <w:b/>
          <w:i/>
          <w:color w:val="1F497D" w:themeColor="text2"/>
          <w:sz w:val="22"/>
          <w:szCs w:val="22"/>
        </w:rPr>
        <w:t xml:space="preserve">=&gt; </w:t>
      </w:r>
      <w:r w:rsidR="003C1A90">
        <w:rPr>
          <w:rFonts w:ascii="Calibri" w:hAnsi="Calibri"/>
          <w:b/>
          <w:i/>
          <w:color w:val="1F497D" w:themeColor="text2"/>
          <w:sz w:val="22"/>
          <w:szCs w:val="22"/>
        </w:rPr>
        <w:t xml:space="preserve">Interroger les </w:t>
      </w:r>
      <w:r w:rsidRPr="00742597">
        <w:rPr>
          <w:rFonts w:ascii="Calibri" w:hAnsi="Calibri"/>
          <w:b/>
          <w:i/>
          <w:color w:val="1F497D" w:themeColor="text2"/>
          <w:sz w:val="22"/>
          <w:szCs w:val="22"/>
        </w:rPr>
        <w:t>parents</w:t>
      </w:r>
      <w:r w:rsidR="003C1A90">
        <w:rPr>
          <w:rFonts w:ascii="Calibri" w:hAnsi="Calibri"/>
          <w:b/>
          <w:i/>
          <w:color w:val="1F497D" w:themeColor="text2"/>
          <w:sz w:val="22"/>
          <w:szCs w:val="22"/>
        </w:rPr>
        <w:t xml:space="preserve">/aidants </w:t>
      </w:r>
      <w:r w:rsidRPr="00742597">
        <w:rPr>
          <w:rFonts w:ascii="Calibri" w:hAnsi="Calibri"/>
          <w:b/>
          <w:i/>
          <w:color w:val="1F497D" w:themeColor="text2"/>
          <w:sz w:val="22"/>
          <w:szCs w:val="22"/>
        </w:rPr>
        <w:t xml:space="preserve"> dans une cohorte…mais risque de biais de mémoire</w:t>
      </w:r>
      <w:r w:rsidR="003C1A90">
        <w:rPr>
          <w:rFonts w:ascii="Calibri" w:hAnsi="Calibri"/>
          <w:b/>
          <w:i/>
          <w:color w:val="1F497D" w:themeColor="text2"/>
          <w:sz w:val="22"/>
          <w:szCs w:val="22"/>
        </w:rPr>
        <w:t xml:space="preserve"> </w:t>
      </w:r>
    </w:p>
    <w:p w:rsidR="00092D01" w:rsidRPr="003C1A90" w:rsidRDefault="00092D01" w:rsidP="00D65148">
      <w:pPr>
        <w:jc w:val="both"/>
        <w:rPr>
          <w:rFonts w:ascii="Calibri" w:hAnsi="Calibri"/>
          <w:b/>
          <w:i/>
          <w:color w:val="1F497D" w:themeColor="text2"/>
          <w:sz w:val="22"/>
          <w:szCs w:val="22"/>
        </w:rPr>
      </w:pPr>
      <w:r w:rsidRPr="003C1A90">
        <w:rPr>
          <w:rFonts w:ascii="Calibri" w:hAnsi="Calibri"/>
          <w:b/>
          <w:i/>
          <w:color w:val="1F497D" w:themeColor="text2"/>
          <w:sz w:val="22"/>
          <w:szCs w:val="22"/>
        </w:rPr>
        <w:t>=&gt; demander au GT les moments</w:t>
      </w:r>
      <w:r w:rsidR="00C56452" w:rsidRPr="003C1A90">
        <w:rPr>
          <w:rFonts w:ascii="Calibri" w:hAnsi="Calibri"/>
          <w:b/>
          <w:i/>
          <w:color w:val="1F497D" w:themeColor="text2"/>
          <w:sz w:val="22"/>
          <w:szCs w:val="22"/>
        </w:rPr>
        <w:t>-</w:t>
      </w:r>
      <w:r w:rsidRPr="003C1A90">
        <w:rPr>
          <w:rFonts w:ascii="Calibri" w:hAnsi="Calibri"/>
          <w:b/>
          <w:i/>
          <w:color w:val="1F497D" w:themeColor="text2"/>
          <w:sz w:val="22"/>
          <w:szCs w:val="22"/>
        </w:rPr>
        <w:t>clés ou les questions</w:t>
      </w:r>
      <w:r w:rsidR="00C56452" w:rsidRPr="003C1A90">
        <w:rPr>
          <w:rFonts w:ascii="Calibri" w:hAnsi="Calibri"/>
          <w:b/>
          <w:i/>
          <w:color w:val="1F497D" w:themeColor="text2"/>
          <w:sz w:val="22"/>
          <w:szCs w:val="22"/>
        </w:rPr>
        <w:t>-</w:t>
      </w:r>
      <w:r w:rsidR="003C1A90">
        <w:rPr>
          <w:rFonts w:ascii="Calibri" w:hAnsi="Calibri"/>
          <w:b/>
          <w:i/>
          <w:color w:val="1F497D" w:themeColor="text2"/>
          <w:sz w:val="22"/>
          <w:szCs w:val="22"/>
        </w:rPr>
        <w:t xml:space="preserve">clés que l’on peut poser pour </w:t>
      </w:r>
      <w:r w:rsidRPr="003C1A90">
        <w:rPr>
          <w:rFonts w:ascii="Calibri" w:hAnsi="Calibri"/>
          <w:b/>
          <w:i/>
          <w:color w:val="1F497D" w:themeColor="text2"/>
          <w:sz w:val="22"/>
          <w:szCs w:val="22"/>
        </w:rPr>
        <w:t>faire une reconstitution de parcours</w:t>
      </w:r>
      <w:r w:rsidR="000B2702" w:rsidRPr="003C1A90">
        <w:rPr>
          <w:rFonts w:ascii="Calibri" w:hAnsi="Calibri"/>
          <w:b/>
          <w:i/>
          <w:color w:val="1F497D" w:themeColor="text2"/>
          <w:sz w:val="22"/>
          <w:szCs w:val="22"/>
        </w:rPr>
        <w:t xml:space="preserve"> et </w:t>
      </w:r>
      <w:r w:rsidR="003C1A90">
        <w:rPr>
          <w:rFonts w:ascii="Calibri" w:hAnsi="Calibri"/>
          <w:b/>
          <w:i/>
          <w:color w:val="1F497D" w:themeColor="text2"/>
          <w:sz w:val="22"/>
          <w:szCs w:val="22"/>
        </w:rPr>
        <w:t xml:space="preserve">déterminer </w:t>
      </w:r>
      <w:r w:rsidR="000B2702" w:rsidRPr="003C1A90">
        <w:rPr>
          <w:rFonts w:ascii="Calibri" w:hAnsi="Calibri"/>
          <w:b/>
          <w:i/>
          <w:color w:val="1F497D" w:themeColor="text2"/>
          <w:sz w:val="22"/>
          <w:szCs w:val="22"/>
        </w:rPr>
        <w:t>la durée d’observation idéale</w:t>
      </w:r>
      <w:r w:rsidR="003C1A90">
        <w:rPr>
          <w:rFonts w:ascii="Calibri" w:hAnsi="Calibri"/>
          <w:b/>
          <w:i/>
          <w:color w:val="1F497D" w:themeColor="text2"/>
          <w:sz w:val="22"/>
          <w:szCs w:val="22"/>
        </w:rPr>
        <w:t>.</w:t>
      </w:r>
    </w:p>
    <w:p w:rsidR="00BA347D" w:rsidRPr="00880153" w:rsidRDefault="00BA347D" w:rsidP="00D65148">
      <w:pPr>
        <w:jc w:val="both"/>
        <w:rPr>
          <w:rFonts w:ascii="Calibri" w:hAnsi="Calibri"/>
          <w:b/>
          <w:color w:val="1F497D" w:themeColor="text2"/>
          <w:sz w:val="12"/>
          <w:szCs w:val="12"/>
        </w:rPr>
      </w:pPr>
      <w:r w:rsidRPr="00742597">
        <w:rPr>
          <w:rFonts w:ascii="Calibri" w:hAnsi="Calibri"/>
          <w:b/>
          <w:color w:val="1F497D" w:themeColor="text2"/>
          <w:sz w:val="22"/>
          <w:szCs w:val="22"/>
        </w:rPr>
        <w:t xml:space="preserve"> </w:t>
      </w:r>
    </w:p>
    <w:p w:rsidR="0042506F" w:rsidRPr="00880153" w:rsidRDefault="0042506F" w:rsidP="0042506F">
      <w:pPr>
        <w:jc w:val="both"/>
        <w:rPr>
          <w:rFonts w:ascii="Calibri" w:hAnsi="Calibri"/>
          <w:sz w:val="12"/>
          <w:szCs w:val="12"/>
        </w:rPr>
      </w:pPr>
    </w:p>
    <w:p w:rsidR="002B1990" w:rsidRPr="00742597" w:rsidRDefault="002B1990" w:rsidP="002B1990">
      <w:pPr>
        <w:pBdr>
          <w:top w:val="single" w:sz="4" w:space="1" w:color="auto"/>
          <w:left w:val="single" w:sz="4" w:space="4" w:color="auto"/>
          <w:bottom w:val="single" w:sz="4" w:space="1" w:color="auto"/>
          <w:right w:val="single" w:sz="4" w:space="4" w:color="auto"/>
        </w:pBdr>
        <w:shd w:val="clear" w:color="auto" w:fill="C0504D" w:themeFill="accent2"/>
        <w:jc w:val="both"/>
        <w:rPr>
          <w:rFonts w:ascii="Calibri" w:hAnsi="Calibri"/>
          <w:b/>
          <w:color w:val="FFFFFF" w:themeColor="background1"/>
          <w:sz w:val="22"/>
          <w:szCs w:val="22"/>
        </w:rPr>
      </w:pPr>
      <w:r w:rsidRPr="00742597">
        <w:rPr>
          <w:rFonts w:ascii="Calibri" w:hAnsi="Calibri"/>
          <w:b/>
          <w:color w:val="FFFFFF" w:themeColor="background1"/>
          <w:sz w:val="22"/>
          <w:szCs w:val="22"/>
          <w:u w:val="single"/>
        </w:rPr>
        <w:t>Avis du GR :</w:t>
      </w:r>
      <w:r w:rsidRPr="00742597">
        <w:rPr>
          <w:rFonts w:ascii="Calibri" w:hAnsi="Calibri"/>
          <w:b/>
          <w:color w:val="FFFFFF" w:themeColor="background1"/>
          <w:sz w:val="22"/>
          <w:szCs w:val="22"/>
        </w:rPr>
        <w:t xml:space="preserve"> 1/ Il faudrait soumettre les axes « hors GT » au GT pour discussion et 2/ pour chaque question posée issue des axes du GT</w:t>
      </w:r>
      <w:r w:rsidR="00C56452" w:rsidRPr="00742597">
        <w:rPr>
          <w:rFonts w:ascii="Calibri" w:hAnsi="Calibri"/>
          <w:b/>
          <w:color w:val="FFFFFF" w:themeColor="background1"/>
          <w:sz w:val="22"/>
          <w:szCs w:val="22"/>
        </w:rPr>
        <w:t xml:space="preserve"> : </w:t>
      </w:r>
      <w:r w:rsidRPr="00742597">
        <w:rPr>
          <w:rFonts w:ascii="Calibri" w:hAnsi="Calibri"/>
          <w:b/>
          <w:color w:val="FFFFFF" w:themeColor="background1"/>
          <w:sz w:val="22"/>
          <w:szCs w:val="22"/>
        </w:rPr>
        <w:t>spécifier le dispositif adapté existant ou attendu pour apporter des éléments de réponse (enquête ponctuelle/ cohorte / les 2</w:t>
      </w:r>
      <w:r w:rsidR="00807B0D" w:rsidRPr="00742597">
        <w:rPr>
          <w:rFonts w:ascii="Calibri" w:hAnsi="Calibri"/>
          <w:b/>
          <w:color w:val="FFFFFF" w:themeColor="background1"/>
          <w:sz w:val="22"/>
          <w:szCs w:val="22"/>
        </w:rPr>
        <w:t>/ autre/etc</w:t>
      </w:r>
      <w:r w:rsidRPr="00742597">
        <w:rPr>
          <w:rFonts w:ascii="Calibri" w:hAnsi="Calibri"/>
          <w:b/>
          <w:color w:val="FFFFFF" w:themeColor="background1"/>
          <w:sz w:val="22"/>
          <w:szCs w:val="22"/>
        </w:rPr>
        <w:t>.</w:t>
      </w:r>
      <w:r w:rsidR="00C56452" w:rsidRPr="00742597">
        <w:rPr>
          <w:rFonts w:ascii="Calibri" w:hAnsi="Calibri"/>
          <w:b/>
          <w:color w:val="FFFFFF" w:themeColor="background1"/>
          <w:sz w:val="22"/>
          <w:szCs w:val="22"/>
        </w:rPr>
        <w:t>)</w:t>
      </w:r>
    </w:p>
    <w:p w:rsidR="0042506F" w:rsidRPr="0043215D" w:rsidRDefault="0042506F" w:rsidP="0042506F">
      <w:pPr>
        <w:jc w:val="both"/>
        <w:rPr>
          <w:rFonts w:ascii="Calibri" w:hAnsi="Calibri"/>
          <w:sz w:val="2"/>
          <w:szCs w:val="22"/>
        </w:rPr>
      </w:pPr>
    </w:p>
    <w:p w:rsidR="00B224F0" w:rsidRPr="00742597" w:rsidRDefault="00B224F0" w:rsidP="00CC225A">
      <w:pPr>
        <w:jc w:val="both"/>
        <w:rPr>
          <w:rFonts w:ascii="Calibri" w:hAnsi="Calibri"/>
          <w:b/>
          <w:color w:val="0070C0"/>
          <w:sz w:val="22"/>
          <w:szCs w:val="22"/>
        </w:rPr>
      </w:pPr>
    </w:p>
    <w:p w:rsidR="00566EC6" w:rsidRPr="00742597" w:rsidRDefault="00B224F0" w:rsidP="00566EC6">
      <w:pPr>
        <w:pBdr>
          <w:top w:val="single" w:sz="12" w:space="1" w:color="C0504D" w:themeColor="accent2"/>
          <w:left w:val="single" w:sz="12" w:space="4" w:color="C0504D" w:themeColor="accent2"/>
          <w:bottom w:val="single" w:sz="12" w:space="1" w:color="C0504D" w:themeColor="accent2"/>
          <w:right w:val="single" w:sz="12" w:space="4" w:color="C0504D" w:themeColor="accent2"/>
        </w:pBdr>
        <w:rPr>
          <w:rFonts w:ascii="Calibri" w:hAnsi="Calibri"/>
          <w:b/>
          <w:i/>
          <w:color w:val="C00000"/>
          <w:sz w:val="22"/>
          <w:szCs w:val="22"/>
        </w:rPr>
      </w:pPr>
      <w:r w:rsidRPr="00742597">
        <w:rPr>
          <w:rFonts w:ascii="Calibri" w:hAnsi="Calibri"/>
          <w:b/>
          <w:i/>
          <w:color w:val="C00000"/>
          <w:sz w:val="22"/>
          <w:szCs w:val="22"/>
        </w:rPr>
        <w:t xml:space="preserve">III. </w:t>
      </w:r>
      <w:r w:rsidR="00566EC6" w:rsidRPr="00742597">
        <w:rPr>
          <w:rFonts w:ascii="Calibri" w:hAnsi="Calibri"/>
          <w:b/>
          <w:i/>
          <w:color w:val="C00000"/>
          <w:sz w:val="22"/>
          <w:szCs w:val="22"/>
        </w:rPr>
        <w:t xml:space="preserve">Existe-t-il des infrastructures de recherche </w:t>
      </w:r>
      <w:r w:rsidR="002F5806" w:rsidRPr="00742597">
        <w:rPr>
          <w:rFonts w:ascii="Calibri" w:hAnsi="Calibri"/>
          <w:b/>
          <w:i/>
          <w:color w:val="C00000"/>
          <w:sz w:val="22"/>
          <w:szCs w:val="22"/>
        </w:rPr>
        <w:t>permettant de</w:t>
      </w:r>
      <w:r w:rsidR="00566EC6" w:rsidRPr="00742597">
        <w:rPr>
          <w:rFonts w:ascii="Calibri" w:hAnsi="Calibri"/>
          <w:b/>
          <w:i/>
          <w:color w:val="C00000"/>
          <w:sz w:val="22"/>
          <w:szCs w:val="22"/>
        </w:rPr>
        <w:t xml:space="preserve"> répondre aux problématiques liées au polyhandicap ?</w:t>
      </w:r>
    </w:p>
    <w:p w:rsidR="00B224F0" w:rsidRPr="00742597" w:rsidRDefault="00B224F0" w:rsidP="00566EC6">
      <w:pPr>
        <w:jc w:val="both"/>
        <w:rPr>
          <w:rFonts w:ascii="Calibri" w:hAnsi="Calibri"/>
          <w:i/>
          <w:sz w:val="22"/>
          <w:szCs w:val="22"/>
        </w:rPr>
      </w:pPr>
    </w:p>
    <w:p w:rsidR="00566EC6" w:rsidRPr="00742597" w:rsidRDefault="00566EC6" w:rsidP="00566EC6">
      <w:pPr>
        <w:jc w:val="both"/>
        <w:rPr>
          <w:rFonts w:ascii="Calibri" w:hAnsi="Calibri"/>
          <w:sz w:val="22"/>
          <w:szCs w:val="22"/>
        </w:rPr>
      </w:pPr>
      <w:r w:rsidRPr="00742597">
        <w:rPr>
          <w:rFonts w:ascii="Calibri" w:hAnsi="Calibri"/>
          <w:sz w:val="22"/>
          <w:szCs w:val="22"/>
        </w:rPr>
        <w:t>A partir de</w:t>
      </w:r>
      <w:r w:rsidR="00B224F0" w:rsidRPr="00742597">
        <w:rPr>
          <w:rFonts w:ascii="Calibri" w:hAnsi="Calibri"/>
          <w:sz w:val="22"/>
          <w:szCs w:val="22"/>
        </w:rPr>
        <w:t xml:space="preserve"> la restitution orale de</w:t>
      </w:r>
      <w:r w:rsidRPr="00742597">
        <w:rPr>
          <w:rFonts w:ascii="Calibri" w:hAnsi="Calibri"/>
          <w:sz w:val="22"/>
          <w:szCs w:val="22"/>
        </w:rPr>
        <w:t xml:space="preserve"> l’état des lieux, 2 principaux dispositifs en France sont ressortis de la discussion :  </w:t>
      </w:r>
    </w:p>
    <w:p w:rsidR="00566EC6" w:rsidRPr="00742597" w:rsidRDefault="00566EC6" w:rsidP="00566EC6">
      <w:pPr>
        <w:jc w:val="both"/>
        <w:rPr>
          <w:rFonts w:ascii="Calibri" w:hAnsi="Calibri"/>
          <w:b/>
          <w:sz w:val="22"/>
          <w:szCs w:val="22"/>
          <w:u w:val="single"/>
        </w:rPr>
      </w:pPr>
      <w:r w:rsidRPr="00742597">
        <w:rPr>
          <w:rFonts w:ascii="Calibri" w:hAnsi="Calibri"/>
          <w:b/>
          <w:sz w:val="22"/>
          <w:szCs w:val="22"/>
          <w:u w:val="single"/>
        </w:rPr>
        <w:t xml:space="preserve">1/  La cohorte nationale multicentrique de personnes polyhandicapées : </w:t>
      </w:r>
      <w:proofErr w:type="spellStart"/>
      <w:r w:rsidRPr="00742597">
        <w:rPr>
          <w:rFonts w:ascii="Calibri" w:hAnsi="Calibri"/>
          <w:b/>
          <w:sz w:val="22"/>
          <w:szCs w:val="22"/>
          <w:u w:val="single"/>
        </w:rPr>
        <w:t>Eval</w:t>
      </w:r>
      <w:proofErr w:type="spellEnd"/>
      <w:r w:rsidRPr="00742597">
        <w:rPr>
          <w:rFonts w:ascii="Calibri" w:hAnsi="Calibri"/>
          <w:b/>
          <w:sz w:val="22"/>
          <w:szCs w:val="22"/>
          <w:u w:val="single"/>
        </w:rPr>
        <w:t>-PLH</w:t>
      </w:r>
    </w:p>
    <w:p w:rsidR="00807B0D" w:rsidRPr="00742597" w:rsidRDefault="00566EC6" w:rsidP="00DD1447">
      <w:pPr>
        <w:jc w:val="both"/>
        <w:rPr>
          <w:rFonts w:ascii="Calibri" w:hAnsi="Calibri"/>
          <w:sz w:val="22"/>
          <w:szCs w:val="22"/>
        </w:rPr>
      </w:pPr>
      <w:r w:rsidRPr="00742597">
        <w:rPr>
          <w:rFonts w:ascii="Calibri" w:hAnsi="Calibri"/>
          <w:sz w:val="22"/>
          <w:szCs w:val="22"/>
        </w:rPr>
        <w:t xml:space="preserve">Les investigateurs rappellent qu’il ne s’agit pas vraiment d’une cohorte. Actuellement : constitution d’un T0. Organisation dynamique à partir de ce T0 envisagée. La constitution du T0 a permis de </w:t>
      </w:r>
      <w:r w:rsidRPr="00742597">
        <w:rPr>
          <w:rFonts w:ascii="Calibri" w:hAnsi="Calibri"/>
          <w:sz w:val="22"/>
          <w:szCs w:val="22"/>
        </w:rPr>
        <w:lastRenderedPageBreak/>
        <w:t xml:space="preserve">revenir sur la réflexion sur la qualité de la représentation, les sources d’informations, le périmètre des données recueillies, les populations incluses. </w:t>
      </w:r>
    </w:p>
    <w:p w:rsidR="00DD1447" w:rsidRPr="00742597" w:rsidRDefault="00807B0D" w:rsidP="00DD1447">
      <w:pPr>
        <w:jc w:val="both"/>
        <w:rPr>
          <w:rFonts w:ascii="Calibri" w:hAnsi="Calibri"/>
          <w:sz w:val="22"/>
          <w:szCs w:val="22"/>
        </w:rPr>
      </w:pPr>
      <w:r w:rsidRPr="00742597">
        <w:rPr>
          <w:rFonts w:ascii="Calibri" w:hAnsi="Calibri"/>
          <w:sz w:val="22"/>
          <w:szCs w:val="22"/>
        </w:rPr>
        <w:t xml:space="preserve">Actuellement </w:t>
      </w:r>
      <w:r w:rsidR="00566EC6" w:rsidRPr="00742597">
        <w:rPr>
          <w:rFonts w:ascii="Calibri" w:hAnsi="Calibri"/>
          <w:sz w:val="22"/>
          <w:szCs w:val="22"/>
        </w:rPr>
        <w:t xml:space="preserve">3 </w:t>
      </w:r>
      <w:r w:rsidRPr="00742597">
        <w:rPr>
          <w:rFonts w:ascii="Calibri" w:hAnsi="Calibri"/>
          <w:sz w:val="22"/>
          <w:szCs w:val="22"/>
        </w:rPr>
        <w:t>s</w:t>
      </w:r>
      <w:r w:rsidR="00566EC6" w:rsidRPr="00742597">
        <w:rPr>
          <w:rFonts w:ascii="Calibri" w:hAnsi="Calibri"/>
          <w:sz w:val="22"/>
          <w:szCs w:val="22"/>
        </w:rPr>
        <w:t>ources de recrutement principales : établissement</w:t>
      </w:r>
      <w:r w:rsidR="00E402F4">
        <w:rPr>
          <w:rFonts w:ascii="Calibri" w:hAnsi="Calibri"/>
          <w:sz w:val="22"/>
          <w:szCs w:val="22"/>
        </w:rPr>
        <w:t>s</w:t>
      </w:r>
      <w:r w:rsidR="00566EC6" w:rsidRPr="00742597">
        <w:rPr>
          <w:rFonts w:ascii="Calibri" w:hAnsi="Calibri"/>
          <w:sz w:val="22"/>
          <w:szCs w:val="22"/>
        </w:rPr>
        <w:t xml:space="preserve"> et structures médico-sociales (ESMS), consultations (CS) ambulatoires, hospitalisations (</w:t>
      </w:r>
      <w:r w:rsidRPr="00742597">
        <w:rPr>
          <w:rFonts w:ascii="Calibri" w:hAnsi="Calibri"/>
          <w:sz w:val="22"/>
          <w:szCs w:val="22"/>
        </w:rPr>
        <w:t>=</w:t>
      </w:r>
      <w:r w:rsidR="00566EC6" w:rsidRPr="00742597">
        <w:rPr>
          <w:rFonts w:ascii="Calibri" w:hAnsi="Calibri"/>
          <w:sz w:val="22"/>
          <w:szCs w:val="22"/>
        </w:rPr>
        <w:t>sources perfectibles</w:t>
      </w:r>
      <w:r w:rsidRPr="00742597">
        <w:rPr>
          <w:rFonts w:ascii="Calibri" w:hAnsi="Calibri"/>
          <w:sz w:val="22"/>
          <w:szCs w:val="22"/>
        </w:rPr>
        <w:t xml:space="preserve"> d’après les investigateurs</w:t>
      </w:r>
      <w:r w:rsidR="00566EC6" w:rsidRPr="00742597">
        <w:rPr>
          <w:rFonts w:ascii="Calibri" w:hAnsi="Calibri"/>
          <w:sz w:val="22"/>
          <w:szCs w:val="22"/>
        </w:rPr>
        <w:t xml:space="preserve">). Le T0 peine à se mettre en place, pour raisons de financement. </w:t>
      </w:r>
      <w:r w:rsidR="00DD1447" w:rsidRPr="00742597">
        <w:rPr>
          <w:rFonts w:ascii="Calibri" w:hAnsi="Calibri"/>
          <w:sz w:val="22"/>
          <w:szCs w:val="22"/>
        </w:rPr>
        <w:t>Dans cette cohorte, évaluation assez larges au niveau neuro-développemental, les pathologies chroniques, 40 pages de questionnaires par les investigateurs, mesure de l’autonomie (MIF),</w:t>
      </w:r>
      <w:r w:rsidR="003C1A90">
        <w:rPr>
          <w:rFonts w:ascii="Calibri" w:hAnsi="Calibri"/>
          <w:sz w:val="22"/>
          <w:szCs w:val="22"/>
        </w:rPr>
        <w:t xml:space="preserve"> mesure de la fonction motrice globale (</w:t>
      </w:r>
      <w:r w:rsidR="00DD1447" w:rsidRPr="00742597">
        <w:rPr>
          <w:rFonts w:ascii="Calibri" w:hAnsi="Calibri"/>
          <w:sz w:val="22"/>
          <w:szCs w:val="22"/>
        </w:rPr>
        <w:t>GMFC</w:t>
      </w:r>
      <w:r w:rsidR="003C1A90">
        <w:rPr>
          <w:rFonts w:ascii="Calibri" w:hAnsi="Calibri"/>
          <w:sz w:val="22"/>
          <w:szCs w:val="22"/>
        </w:rPr>
        <w:t>S)</w:t>
      </w:r>
      <w:r w:rsidR="00DD1447" w:rsidRPr="00742597">
        <w:rPr>
          <w:rFonts w:ascii="Calibri" w:hAnsi="Calibri"/>
          <w:sz w:val="22"/>
          <w:szCs w:val="22"/>
        </w:rPr>
        <w:t xml:space="preserve">, historique parcours de soin, ressenti de l’investigation sur l’adéquation PEC/ besoins, sur la communication, la socialisation, </w:t>
      </w:r>
      <w:r w:rsidRPr="00742597">
        <w:rPr>
          <w:rFonts w:ascii="Calibri" w:hAnsi="Calibri"/>
          <w:sz w:val="22"/>
          <w:szCs w:val="22"/>
        </w:rPr>
        <w:t xml:space="preserve">questions aux parents, aux </w:t>
      </w:r>
      <w:r w:rsidR="00DD1447" w:rsidRPr="00742597">
        <w:rPr>
          <w:rFonts w:ascii="Calibri" w:hAnsi="Calibri"/>
          <w:sz w:val="22"/>
          <w:szCs w:val="22"/>
        </w:rPr>
        <w:t>aidants</w:t>
      </w:r>
      <w:r w:rsidRPr="00742597">
        <w:rPr>
          <w:rFonts w:ascii="Calibri" w:hAnsi="Calibri"/>
          <w:sz w:val="22"/>
          <w:szCs w:val="22"/>
        </w:rPr>
        <w:t>,..</w:t>
      </w:r>
      <w:r w:rsidR="00DD1447" w:rsidRPr="00742597">
        <w:rPr>
          <w:rFonts w:ascii="Calibri" w:hAnsi="Calibri"/>
          <w:sz w:val="22"/>
          <w:szCs w:val="22"/>
        </w:rPr>
        <w:t>.</w:t>
      </w:r>
      <w:r w:rsidRPr="00742597">
        <w:rPr>
          <w:rFonts w:ascii="Calibri" w:hAnsi="Calibri"/>
          <w:sz w:val="22"/>
          <w:szCs w:val="22"/>
        </w:rPr>
        <w:t xml:space="preserve"> questionnaire disponible sur demande.</w:t>
      </w:r>
      <w:r w:rsidR="00DD1447" w:rsidRPr="00742597">
        <w:rPr>
          <w:rFonts w:ascii="Calibri" w:hAnsi="Calibri"/>
          <w:sz w:val="22"/>
          <w:szCs w:val="22"/>
        </w:rPr>
        <w:t xml:space="preserve"> </w:t>
      </w:r>
    </w:p>
    <w:p w:rsidR="00566EC6" w:rsidRPr="00742597" w:rsidRDefault="00566EC6" w:rsidP="00566EC6">
      <w:pPr>
        <w:jc w:val="both"/>
        <w:rPr>
          <w:rFonts w:ascii="Calibri" w:hAnsi="Calibri"/>
          <w:sz w:val="22"/>
          <w:szCs w:val="22"/>
        </w:rPr>
      </w:pPr>
    </w:p>
    <w:p w:rsidR="00566EC6" w:rsidRPr="00742597" w:rsidRDefault="00566EC6" w:rsidP="00566EC6">
      <w:pPr>
        <w:pBdr>
          <w:top w:val="single" w:sz="4" w:space="1" w:color="auto"/>
          <w:left w:val="single" w:sz="4" w:space="4" w:color="auto"/>
          <w:bottom w:val="single" w:sz="4" w:space="1" w:color="auto"/>
          <w:right w:val="single" w:sz="4" w:space="4" w:color="auto"/>
        </w:pBdr>
        <w:shd w:val="clear" w:color="auto" w:fill="C0504D" w:themeFill="accent2"/>
        <w:jc w:val="both"/>
        <w:rPr>
          <w:rFonts w:ascii="Calibri" w:hAnsi="Calibri"/>
          <w:b/>
          <w:color w:val="FFFFFF" w:themeColor="background1"/>
          <w:sz w:val="22"/>
          <w:szCs w:val="22"/>
        </w:rPr>
      </w:pPr>
      <w:r w:rsidRPr="00742597">
        <w:rPr>
          <w:rFonts w:ascii="Calibri" w:hAnsi="Calibri"/>
          <w:b/>
          <w:color w:val="FFFFFF" w:themeColor="background1"/>
          <w:sz w:val="22"/>
          <w:szCs w:val="22"/>
          <w:u w:val="single"/>
        </w:rPr>
        <w:t>Avis du GR</w:t>
      </w:r>
      <w:r w:rsidRPr="00742597">
        <w:rPr>
          <w:rFonts w:ascii="Calibri" w:hAnsi="Calibri"/>
          <w:b/>
          <w:color w:val="FFFFFF" w:themeColor="background1"/>
          <w:sz w:val="22"/>
          <w:szCs w:val="22"/>
        </w:rPr>
        <w:t xml:space="preserve"> : L’étude </w:t>
      </w:r>
      <w:proofErr w:type="spellStart"/>
      <w:r w:rsidRPr="00742597">
        <w:rPr>
          <w:rFonts w:ascii="Calibri" w:hAnsi="Calibri"/>
          <w:b/>
          <w:color w:val="FFFFFF" w:themeColor="background1"/>
          <w:sz w:val="22"/>
          <w:szCs w:val="22"/>
        </w:rPr>
        <w:t>Eval</w:t>
      </w:r>
      <w:proofErr w:type="spellEnd"/>
      <w:r w:rsidRPr="00742597">
        <w:rPr>
          <w:rFonts w:ascii="Calibri" w:hAnsi="Calibri"/>
          <w:b/>
          <w:color w:val="FFFFFF" w:themeColor="background1"/>
          <w:sz w:val="22"/>
          <w:szCs w:val="22"/>
        </w:rPr>
        <w:t xml:space="preserve">-PLH constituerait une base majeure pour réfléchir et avancer : Que couvre-t-elle (axe de recherche, population, </w:t>
      </w:r>
      <w:proofErr w:type="spellStart"/>
      <w:r w:rsidRPr="00742597">
        <w:rPr>
          <w:rFonts w:ascii="Calibri" w:hAnsi="Calibri"/>
          <w:b/>
          <w:color w:val="FFFFFF" w:themeColor="background1"/>
          <w:sz w:val="22"/>
          <w:szCs w:val="22"/>
        </w:rPr>
        <w:t>etc</w:t>
      </w:r>
      <w:proofErr w:type="spellEnd"/>
      <w:r w:rsidRPr="00742597">
        <w:rPr>
          <w:rFonts w:ascii="Calibri" w:hAnsi="Calibri"/>
          <w:b/>
          <w:color w:val="FFFFFF" w:themeColor="background1"/>
          <w:sz w:val="22"/>
          <w:szCs w:val="22"/>
        </w:rPr>
        <w:t>) ? Quels sont  les domaines non couverts ?</w:t>
      </w:r>
    </w:p>
    <w:p w:rsidR="00566EC6" w:rsidRPr="00742597" w:rsidRDefault="00566EC6" w:rsidP="00566EC6">
      <w:pPr>
        <w:jc w:val="both"/>
        <w:rPr>
          <w:rFonts w:ascii="Calibri" w:hAnsi="Calibri"/>
          <w:b/>
          <w:i/>
          <w:color w:val="C00000"/>
          <w:sz w:val="22"/>
          <w:szCs w:val="22"/>
        </w:rPr>
      </w:pPr>
    </w:p>
    <w:p w:rsidR="00566EC6" w:rsidRPr="00742597" w:rsidRDefault="00566EC6" w:rsidP="00566EC6">
      <w:pPr>
        <w:jc w:val="both"/>
        <w:rPr>
          <w:rFonts w:ascii="Calibri" w:hAnsi="Calibri"/>
          <w:b/>
          <w:i/>
          <w:color w:val="1F497D" w:themeColor="text2"/>
          <w:sz w:val="22"/>
          <w:szCs w:val="22"/>
        </w:rPr>
      </w:pPr>
      <w:r w:rsidRPr="00742597">
        <w:rPr>
          <w:rFonts w:ascii="Calibri" w:hAnsi="Calibri"/>
          <w:b/>
          <w:i/>
          <w:color w:val="1F497D" w:themeColor="text2"/>
          <w:sz w:val="22"/>
          <w:szCs w:val="22"/>
        </w:rPr>
        <w:t>Plusieurs propositions</w:t>
      </w:r>
      <w:r w:rsidR="00880153">
        <w:rPr>
          <w:rFonts w:ascii="Calibri" w:hAnsi="Calibri"/>
          <w:b/>
          <w:i/>
          <w:color w:val="1F497D" w:themeColor="text2"/>
          <w:sz w:val="22"/>
          <w:szCs w:val="22"/>
        </w:rPr>
        <w:t xml:space="preserve"> </w:t>
      </w:r>
      <w:r w:rsidRPr="00742597">
        <w:rPr>
          <w:rFonts w:ascii="Calibri" w:hAnsi="Calibri"/>
          <w:b/>
          <w:i/>
          <w:color w:val="1F497D" w:themeColor="text2"/>
          <w:sz w:val="22"/>
          <w:szCs w:val="22"/>
        </w:rPr>
        <w:t xml:space="preserve">: </w:t>
      </w:r>
    </w:p>
    <w:p w:rsidR="00566EC6" w:rsidRPr="00742597" w:rsidRDefault="00566EC6" w:rsidP="00566EC6">
      <w:pPr>
        <w:jc w:val="both"/>
        <w:rPr>
          <w:rFonts w:ascii="Calibri" w:hAnsi="Calibri"/>
          <w:b/>
          <w:i/>
          <w:color w:val="1F497D" w:themeColor="text2"/>
          <w:sz w:val="22"/>
          <w:szCs w:val="22"/>
        </w:rPr>
      </w:pPr>
      <w:r w:rsidRPr="00742597">
        <w:rPr>
          <w:rFonts w:ascii="Calibri" w:hAnsi="Calibri"/>
          <w:b/>
          <w:i/>
          <w:color w:val="1F497D" w:themeColor="text2"/>
          <w:sz w:val="22"/>
          <w:szCs w:val="22"/>
        </w:rPr>
        <w:t xml:space="preserve">=&gt; Il faudrait pouvoir </w:t>
      </w:r>
      <w:r w:rsidR="00A44279" w:rsidRPr="00742597">
        <w:rPr>
          <w:rFonts w:ascii="Calibri" w:hAnsi="Calibri"/>
          <w:b/>
          <w:i/>
          <w:color w:val="1F497D" w:themeColor="text2"/>
          <w:sz w:val="22"/>
          <w:szCs w:val="22"/>
        </w:rPr>
        <w:t xml:space="preserve">étudier les personnes </w:t>
      </w:r>
      <w:r w:rsidRPr="00742597">
        <w:rPr>
          <w:rFonts w:ascii="Calibri" w:hAnsi="Calibri"/>
          <w:b/>
          <w:i/>
          <w:color w:val="1F497D" w:themeColor="text2"/>
          <w:sz w:val="22"/>
          <w:szCs w:val="22"/>
        </w:rPr>
        <w:t>qui ne sont pas dans cette étude, les caractériser par exemple  à partir de l’étude des non-inclus</w:t>
      </w:r>
      <w:r w:rsidRPr="00742597">
        <w:rPr>
          <w:rFonts w:ascii="Calibri" w:hAnsi="Calibri"/>
          <w:b/>
          <w:i/>
          <w:color w:val="C00000"/>
          <w:sz w:val="22"/>
          <w:szCs w:val="22"/>
        </w:rPr>
        <w:t xml:space="preserve"> </w:t>
      </w:r>
      <w:r w:rsidRPr="00742597">
        <w:rPr>
          <w:rFonts w:ascii="Calibri" w:hAnsi="Calibri"/>
          <w:i/>
          <w:sz w:val="22"/>
          <w:szCs w:val="22"/>
        </w:rPr>
        <w:t xml:space="preserve">(suivis </w:t>
      </w:r>
      <w:r w:rsidRPr="00742597">
        <w:rPr>
          <w:rFonts w:ascii="Calibri" w:hAnsi="Calibri"/>
          <w:sz w:val="22"/>
          <w:szCs w:val="22"/>
        </w:rPr>
        <w:t xml:space="preserve">en ambulatoire, </w:t>
      </w:r>
      <w:proofErr w:type="spellStart"/>
      <w:r w:rsidRPr="00742597">
        <w:rPr>
          <w:rFonts w:ascii="Calibri" w:hAnsi="Calibri"/>
          <w:sz w:val="22"/>
          <w:szCs w:val="22"/>
        </w:rPr>
        <w:t>hebergés</w:t>
      </w:r>
      <w:proofErr w:type="spellEnd"/>
      <w:r w:rsidRPr="00742597">
        <w:rPr>
          <w:rFonts w:ascii="Calibri" w:hAnsi="Calibri"/>
          <w:sz w:val="22"/>
          <w:szCs w:val="22"/>
        </w:rPr>
        <w:t xml:space="preserve"> en ESMS non « PLH », les personnes à domicile, etc.) </w:t>
      </w:r>
      <w:r w:rsidRPr="00742597">
        <w:rPr>
          <w:rFonts w:ascii="Calibri" w:hAnsi="Calibri"/>
          <w:b/>
          <w:color w:val="1F497D" w:themeColor="text2"/>
          <w:sz w:val="22"/>
          <w:szCs w:val="22"/>
        </w:rPr>
        <w:t xml:space="preserve">ou via le </w:t>
      </w:r>
      <w:r w:rsidR="00F64089" w:rsidRPr="00742597">
        <w:rPr>
          <w:rFonts w:ascii="Calibri" w:hAnsi="Calibri"/>
          <w:b/>
          <w:color w:val="1F497D" w:themeColor="text2"/>
          <w:sz w:val="22"/>
          <w:szCs w:val="22"/>
        </w:rPr>
        <w:t>SNIIRAM</w:t>
      </w:r>
      <w:r w:rsidRPr="00742597">
        <w:rPr>
          <w:rFonts w:ascii="Calibri" w:hAnsi="Calibri"/>
          <w:b/>
          <w:i/>
          <w:color w:val="1F497D" w:themeColor="text2"/>
          <w:sz w:val="22"/>
          <w:szCs w:val="22"/>
        </w:rPr>
        <w:t>.</w:t>
      </w:r>
    </w:p>
    <w:p w:rsidR="00A44279" w:rsidRPr="00742597" w:rsidRDefault="00A44279" w:rsidP="00566EC6">
      <w:pPr>
        <w:jc w:val="both"/>
        <w:rPr>
          <w:rFonts w:ascii="Calibri" w:hAnsi="Calibri"/>
          <w:b/>
          <w:i/>
          <w:color w:val="1F497D" w:themeColor="text2"/>
          <w:sz w:val="22"/>
          <w:szCs w:val="22"/>
        </w:rPr>
      </w:pPr>
      <w:r w:rsidRPr="00742597">
        <w:rPr>
          <w:rFonts w:ascii="Calibri" w:hAnsi="Calibri"/>
          <w:b/>
          <w:i/>
          <w:color w:val="1F497D" w:themeColor="text2"/>
          <w:sz w:val="22"/>
          <w:szCs w:val="22"/>
        </w:rPr>
        <w:t xml:space="preserve">=&gt; </w:t>
      </w:r>
      <w:r w:rsidR="00880153" w:rsidRPr="00742597">
        <w:rPr>
          <w:rFonts w:ascii="Calibri" w:hAnsi="Calibri"/>
          <w:b/>
          <w:i/>
          <w:color w:val="1F497D" w:themeColor="text2"/>
          <w:sz w:val="22"/>
          <w:szCs w:val="22"/>
        </w:rPr>
        <w:t xml:space="preserve">Possibilité de s’appuyer sur ce T0 pour constituer une éventuelle cohorte </w:t>
      </w:r>
      <w:r w:rsidRPr="00742597">
        <w:rPr>
          <w:rFonts w:ascii="Calibri" w:hAnsi="Calibri"/>
          <w:b/>
          <w:i/>
          <w:color w:val="1F497D" w:themeColor="text2"/>
          <w:sz w:val="22"/>
          <w:szCs w:val="22"/>
        </w:rPr>
        <w:t>et étendre aux personnes polyhandicapées qui ne sont pas représentées dans cette cohorte. </w:t>
      </w:r>
    </w:p>
    <w:p w:rsidR="00566EC6" w:rsidRPr="00742597" w:rsidRDefault="00566EC6" w:rsidP="00566EC6">
      <w:pPr>
        <w:jc w:val="both"/>
        <w:rPr>
          <w:rFonts w:ascii="Calibri" w:hAnsi="Calibri"/>
          <w:sz w:val="22"/>
          <w:szCs w:val="22"/>
        </w:rPr>
      </w:pPr>
    </w:p>
    <w:p w:rsidR="00566EC6" w:rsidRPr="00742597" w:rsidRDefault="00566EC6" w:rsidP="00566EC6">
      <w:pPr>
        <w:pStyle w:val="Paragraphedeliste"/>
        <w:ind w:left="0"/>
        <w:jc w:val="both"/>
        <w:rPr>
          <w:rFonts w:ascii="Calibri" w:hAnsi="Calibri"/>
          <w:b/>
          <w:sz w:val="22"/>
          <w:szCs w:val="22"/>
          <w:u w:val="single"/>
        </w:rPr>
      </w:pPr>
      <w:r w:rsidRPr="00742597">
        <w:rPr>
          <w:rFonts w:ascii="Calibri" w:hAnsi="Calibri"/>
          <w:b/>
          <w:sz w:val="22"/>
          <w:szCs w:val="22"/>
          <w:u w:val="single"/>
        </w:rPr>
        <w:t>2/ Les registres handicaps de l’enfant : RHEOP et RHE 31</w:t>
      </w:r>
    </w:p>
    <w:p w:rsidR="00566EC6" w:rsidRPr="00742597" w:rsidRDefault="00566EC6" w:rsidP="00566EC6">
      <w:pPr>
        <w:jc w:val="both"/>
        <w:rPr>
          <w:rFonts w:ascii="Calibri" w:hAnsi="Calibri"/>
          <w:sz w:val="22"/>
          <w:szCs w:val="22"/>
        </w:rPr>
      </w:pPr>
      <w:r w:rsidRPr="00742597">
        <w:rPr>
          <w:rFonts w:ascii="Calibri" w:hAnsi="Calibri"/>
          <w:sz w:val="22"/>
          <w:szCs w:val="22"/>
        </w:rPr>
        <w:t>Réseau structuré, niveau de recueil standardisé de longue date (fin années 90)</w:t>
      </w:r>
      <w:r w:rsidR="00823280" w:rsidRPr="00742597">
        <w:rPr>
          <w:rFonts w:ascii="Calibri" w:hAnsi="Calibri"/>
          <w:sz w:val="22"/>
          <w:szCs w:val="22"/>
        </w:rPr>
        <w:t>. Ces registres sont les composantes françaises d’un réseau international.</w:t>
      </w:r>
    </w:p>
    <w:p w:rsidR="00566EC6" w:rsidRPr="00742597" w:rsidRDefault="00566EC6" w:rsidP="00566EC6">
      <w:pPr>
        <w:jc w:val="both"/>
        <w:rPr>
          <w:rFonts w:ascii="Calibri" w:hAnsi="Calibri"/>
          <w:sz w:val="22"/>
          <w:szCs w:val="22"/>
        </w:rPr>
      </w:pPr>
      <w:r w:rsidRPr="00742597">
        <w:rPr>
          <w:rFonts w:ascii="Calibri" w:hAnsi="Calibri"/>
          <w:sz w:val="22"/>
          <w:szCs w:val="22"/>
        </w:rPr>
        <w:t>Entre 1500  à 2000 enfants au total, soit environ 700 PLH sur la base de 20% de PLH dans ces registres ( ?)</w:t>
      </w:r>
    </w:p>
    <w:p w:rsidR="00566EC6" w:rsidRPr="00742597" w:rsidRDefault="00566EC6" w:rsidP="00566EC6">
      <w:pPr>
        <w:jc w:val="both"/>
        <w:rPr>
          <w:rFonts w:ascii="Calibri" w:hAnsi="Calibri"/>
          <w:sz w:val="22"/>
          <w:szCs w:val="22"/>
        </w:rPr>
      </w:pPr>
    </w:p>
    <w:p w:rsidR="00566EC6" w:rsidRPr="00742597" w:rsidRDefault="00566EC6" w:rsidP="00566EC6">
      <w:pPr>
        <w:pBdr>
          <w:top w:val="single" w:sz="4" w:space="1" w:color="auto"/>
          <w:left w:val="single" w:sz="4" w:space="4" w:color="auto"/>
          <w:bottom w:val="single" w:sz="4" w:space="1" w:color="auto"/>
          <w:right w:val="single" w:sz="4" w:space="4" w:color="auto"/>
        </w:pBdr>
        <w:shd w:val="clear" w:color="auto" w:fill="C0504D" w:themeFill="accent2"/>
        <w:jc w:val="both"/>
        <w:rPr>
          <w:rFonts w:ascii="Calibri" w:hAnsi="Calibri"/>
          <w:b/>
          <w:color w:val="FFFFFF" w:themeColor="background1"/>
          <w:sz w:val="22"/>
          <w:szCs w:val="22"/>
        </w:rPr>
      </w:pPr>
      <w:r w:rsidRPr="00742597">
        <w:rPr>
          <w:rFonts w:ascii="Calibri" w:hAnsi="Calibri"/>
          <w:b/>
          <w:color w:val="FFFFFF" w:themeColor="background1"/>
          <w:sz w:val="22"/>
          <w:szCs w:val="22"/>
          <w:u w:val="single"/>
        </w:rPr>
        <w:t>Avis du GR</w:t>
      </w:r>
      <w:r w:rsidRPr="00742597">
        <w:rPr>
          <w:rFonts w:ascii="Calibri" w:hAnsi="Calibri"/>
          <w:b/>
          <w:color w:val="FFFFFF" w:themeColor="background1"/>
          <w:sz w:val="22"/>
          <w:szCs w:val="22"/>
        </w:rPr>
        <w:t> : Les registres des handicaps de l’enfant ont des qualités d’exhaustivité importantes et il serait intéressant de recourir à ces dispositifs qui existent depuis longtemps (recul de près de 30 ans)</w:t>
      </w:r>
    </w:p>
    <w:p w:rsidR="00566EC6" w:rsidRPr="00742597" w:rsidRDefault="00566EC6" w:rsidP="00566EC6">
      <w:pPr>
        <w:jc w:val="both"/>
        <w:rPr>
          <w:rFonts w:ascii="Calibri" w:hAnsi="Calibri"/>
          <w:b/>
          <w:i/>
          <w:color w:val="1F497D" w:themeColor="text2"/>
          <w:sz w:val="22"/>
          <w:szCs w:val="22"/>
        </w:rPr>
      </w:pPr>
      <w:r w:rsidRPr="00742597">
        <w:rPr>
          <w:rFonts w:ascii="Calibri" w:hAnsi="Calibri"/>
          <w:b/>
          <w:i/>
          <w:color w:val="1F497D" w:themeColor="text2"/>
          <w:sz w:val="22"/>
          <w:szCs w:val="22"/>
        </w:rPr>
        <w:t>Propositions :</w:t>
      </w:r>
    </w:p>
    <w:p w:rsidR="00566EC6" w:rsidRPr="00742597" w:rsidRDefault="00566EC6" w:rsidP="00566EC6">
      <w:pPr>
        <w:jc w:val="both"/>
        <w:rPr>
          <w:rFonts w:ascii="Calibri" w:hAnsi="Calibri"/>
          <w:b/>
          <w:i/>
          <w:color w:val="1F497D" w:themeColor="text2"/>
          <w:sz w:val="22"/>
          <w:szCs w:val="22"/>
        </w:rPr>
      </w:pPr>
      <w:r w:rsidRPr="00742597">
        <w:rPr>
          <w:rFonts w:ascii="Calibri" w:hAnsi="Calibri"/>
          <w:b/>
          <w:i/>
          <w:color w:val="1F497D" w:themeColor="text2"/>
          <w:sz w:val="22"/>
          <w:szCs w:val="22"/>
        </w:rPr>
        <w:t>=&gt; Possibilité de croiser plusieurs bases de données pour repérer les PLH (registres/ cohortes) et adapter le recueil d’informations…</w:t>
      </w:r>
    </w:p>
    <w:p w:rsidR="00566EC6" w:rsidRPr="00742597" w:rsidRDefault="00566EC6" w:rsidP="00566EC6">
      <w:pPr>
        <w:jc w:val="both"/>
        <w:rPr>
          <w:rFonts w:ascii="Calibri" w:hAnsi="Calibri"/>
          <w:b/>
          <w:i/>
          <w:color w:val="C00000"/>
          <w:sz w:val="22"/>
          <w:szCs w:val="22"/>
        </w:rPr>
      </w:pPr>
    </w:p>
    <w:p w:rsidR="00566EC6" w:rsidRPr="00742597" w:rsidRDefault="00566EC6" w:rsidP="00566EC6">
      <w:pPr>
        <w:jc w:val="both"/>
        <w:rPr>
          <w:rFonts w:ascii="Calibri" w:hAnsi="Calibri"/>
          <w:sz w:val="22"/>
          <w:szCs w:val="22"/>
        </w:rPr>
      </w:pPr>
      <w:r w:rsidRPr="00742597">
        <w:rPr>
          <w:rFonts w:ascii="Calibri" w:hAnsi="Calibri"/>
          <w:sz w:val="22"/>
          <w:szCs w:val="22"/>
        </w:rPr>
        <w:t xml:space="preserve">Concernant les autres enquêtes : </w:t>
      </w:r>
    </w:p>
    <w:p w:rsidR="00566EC6" w:rsidRPr="00650C74" w:rsidRDefault="00566EC6" w:rsidP="00293B6F">
      <w:pPr>
        <w:pStyle w:val="Paragraphedeliste"/>
        <w:numPr>
          <w:ilvl w:val="0"/>
          <w:numId w:val="25"/>
        </w:numPr>
        <w:ind w:left="567"/>
        <w:jc w:val="both"/>
        <w:rPr>
          <w:rFonts w:ascii="Calibri" w:hAnsi="Calibri"/>
          <w:sz w:val="22"/>
          <w:szCs w:val="22"/>
        </w:rPr>
      </w:pPr>
      <w:r w:rsidRPr="00650C74">
        <w:rPr>
          <w:rFonts w:ascii="Calibri" w:hAnsi="Calibri"/>
          <w:sz w:val="22"/>
          <w:szCs w:val="22"/>
          <w:u w:val="single"/>
        </w:rPr>
        <w:t>Enquête ES </w:t>
      </w:r>
      <w:r w:rsidRPr="00650C74">
        <w:rPr>
          <w:rFonts w:ascii="Calibri" w:hAnsi="Calibri"/>
          <w:sz w:val="22"/>
          <w:szCs w:val="22"/>
        </w:rPr>
        <w:t xml:space="preserve">: l’une des rares enquêtes exhaustives et de cadrage dans les ESMS. Approfondissement de la définition du PLH dans l’enquête ES à partir des prochains questionnaires. Définition du PLH sans référence à la précocité de la lésion cérébrale.  </w:t>
      </w:r>
    </w:p>
    <w:p w:rsidR="00566EC6" w:rsidRPr="00880153" w:rsidRDefault="00566EC6" w:rsidP="00566EC6">
      <w:pPr>
        <w:jc w:val="both"/>
        <w:rPr>
          <w:rFonts w:ascii="Calibri" w:hAnsi="Calibri"/>
          <w:sz w:val="12"/>
          <w:szCs w:val="22"/>
        </w:rPr>
      </w:pPr>
    </w:p>
    <w:p w:rsidR="00566EC6" w:rsidRPr="00742597" w:rsidRDefault="00566EC6" w:rsidP="00293B6F">
      <w:pPr>
        <w:pStyle w:val="Paragraphedeliste"/>
        <w:numPr>
          <w:ilvl w:val="0"/>
          <w:numId w:val="1"/>
        </w:numPr>
        <w:jc w:val="both"/>
        <w:rPr>
          <w:rFonts w:ascii="Calibri" w:hAnsi="Calibri"/>
          <w:sz w:val="22"/>
          <w:szCs w:val="22"/>
          <w:u w:val="single"/>
        </w:rPr>
      </w:pPr>
      <w:r w:rsidRPr="00742597">
        <w:rPr>
          <w:rFonts w:ascii="Calibri" w:hAnsi="Calibri"/>
          <w:sz w:val="22"/>
          <w:szCs w:val="22"/>
          <w:u w:val="single"/>
        </w:rPr>
        <w:t xml:space="preserve">Enquête HS </w:t>
      </w:r>
    </w:p>
    <w:p w:rsidR="00566EC6" w:rsidRPr="00742597" w:rsidRDefault="00566EC6" w:rsidP="00566EC6">
      <w:pPr>
        <w:jc w:val="both"/>
        <w:rPr>
          <w:rFonts w:ascii="Calibri" w:hAnsi="Calibri"/>
          <w:sz w:val="22"/>
          <w:szCs w:val="22"/>
        </w:rPr>
      </w:pPr>
      <w:r w:rsidRPr="00742597">
        <w:rPr>
          <w:rFonts w:ascii="Calibri" w:hAnsi="Calibri"/>
          <w:sz w:val="22"/>
          <w:szCs w:val="22"/>
        </w:rPr>
        <w:t>Non adapté au repérage de population d’handicap rare ou spécifique.</w:t>
      </w:r>
    </w:p>
    <w:p w:rsidR="00566EC6" w:rsidRPr="00880153" w:rsidRDefault="00566EC6" w:rsidP="00566EC6">
      <w:pPr>
        <w:jc w:val="both"/>
        <w:rPr>
          <w:rFonts w:ascii="Calibri" w:hAnsi="Calibri"/>
          <w:sz w:val="12"/>
          <w:szCs w:val="22"/>
        </w:rPr>
      </w:pPr>
    </w:p>
    <w:p w:rsidR="00566EC6" w:rsidRPr="00742597" w:rsidRDefault="00566EC6" w:rsidP="00293B6F">
      <w:pPr>
        <w:pStyle w:val="Paragraphedeliste"/>
        <w:numPr>
          <w:ilvl w:val="0"/>
          <w:numId w:val="1"/>
        </w:numPr>
        <w:jc w:val="both"/>
        <w:rPr>
          <w:rFonts w:ascii="Calibri" w:hAnsi="Calibri"/>
          <w:sz w:val="22"/>
          <w:szCs w:val="22"/>
          <w:u w:val="single"/>
        </w:rPr>
      </w:pPr>
      <w:r w:rsidRPr="00742597">
        <w:rPr>
          <w:rFonts w:ascii="Calibri" w:hAnsi="Calibri"/>
          <w:sz w:val="22"/>
          <w:szCs w:val="22"/>
          <w:u w:val="single"/>
        </w:rPr>
        <w:t>Cohorte epipage-2</w:t>
      </w:r>
    </w:p>
    <w:p w:rsidR="00566EC6" w:rsidRPr="00742597" w:rsidRDefault="00566EC6" w:rsidP="00566EC6">
      <w:pPr>
        <w:jc w:val="both"/>
        <w:rPr>
          <w:rFonts w:ascii="Calibri" w:hAnsi="Calibri"/>
          <w:sz w:val="22"/>
          <w:szCs w:val="22"/>
        </w:rPr>
      </w:pPr>
      <w:r w:rsidRPr="00742597">
        <w:rPr>
          <w:rFonts w:ascii="Calibri" w:hAnsi="Calibri"/>
          <w:sz w:val="22"/>
          <w:szCs w:val="22"/>
        </w:rPr>
        <w:t>Il doit y avoir des PLH et on doit pouvoir les extraire à partir des données recueillies. L’équipe de Toulouse (C. Arnaud) a déjà travaillé sur ces données. A contacter si besoin d’informations complémentaires.</w:t>
      </w:r>
    </w:p>
    <w:p w:rsidR="00566EC6" w:rsidRPr="00742597" w:rsidRDefault="00566EC6" w:rsidP="00566EC6">
      <w:pPr>
        <w:jc w:val="both"/>
        <w:rPr>
          <w:rFonts w:ascii="Calibri" w:hAnsi="Calibri"/>
          <w:sz w:val="22"/>
          <w:szCs w:val="22"/>
        </w:rPr>
      </w:pPr>
    </w:p>
    <w:p w:rsidR="00566EC6" w:rsidRPr="00742597" w:rsidRDefault="00566EC6" w:rsidP="00566EC6">
      <w:pPr>
        <w:jc w:val="both"/>
        <w:rPr>
          <w:rFonts w:ascii="Calibri" w:hAnsi="Calibri"/>
          <w:sz w:val="22"/>
          <w:szCs w:val="22"/>
        </w:rPr>
      </w:pPr>
      <w:r w:rsidRPr="00742597">
        <w:rPr>
          <w:rFonts w:ascii="Calibri" w:hAnsi="Calibri"/>
          <w:sz w:val="22"/>
          <w:szCs w:val="22"/>
        </w:rPr>
        <w:t xml:space="preserve">Ailleurs dans le monde, </w:t>
      </w:r>
      <w:r w:rsidR="00650C74">
        <w:rPr>
          <w:rFonts w:ascii="Calibri" w:hAnsi="Calibri"/>
          <w:sz w:val="22"/>
          <w:szCs w:val="22"/>
        </w:rPr>
        <w:t xml:space="preserve">hormis les nombreuses études sur les </w:t>
      </w:r>
      <w:proofErr w:type="spellStart"/>
      <w:r w:rsidR="00650C74">
        <w:rPr>
          <w:rFonts w:ascii="Calibri" w:hAnsi="Calibri"/>
          <w:sz w:val="22"/>
          <w:szCs w:val="22"/>
        </w:rPr>
        <w:t>cerebral</w:t>
      </w:r>
      <w:proofErr w:type="spellEnd"/>
      <w:r w:rsidR="00650C74">
        <w:rPr>
          <w:rFonts w:ascii="Calibri" w:hAnsi="Calibri"/>
          <w:sz w:val="22"/>
          <w:szCs w:val="22"/>
        </w:rPr>
        <w:t xml:space="preserve"> </w:t>
      </w:r>
      <w:proofErr w:type="spellStart"/>
      <w:r w:rsidR="00650C74">
        <w:rPr>
          <w:rFonts w:ascii="Calibri" w:hAnsi="Calibri"/>
          <w:sz w:val="22"/>
          <w:szCs w:val="22"/>
        </w:rPr>
        <w:t>palsies</w:t>
      </w:r>
      <w:proofErr w:type="spellEnd"/>
      <w:r w:rsidR="00650C74">
        <w:rPr>
          <w:rFonts w:ascii="Calibri" w:hAnsi="Calibri"/>
          <w:sz w:val="22"/>
          <w:szCs w:val="22"/>
        </w:rPr>
        <w:t xml:space="preserve"> </w:t>
      </w:r>
      <w:r w:rsidRPr="00742597">
        <w:rPr>
          <w:rFonts w:ascii="Calibri" w:hAnsi="Calibri"/>
          <w:sz w:val="22"/>
          <w:szCs w:val="22"/>
        </w:rPr>
        <w:t>pas de cohorte ou infrastructure</w:t>
      </w:r>
      <w:r w:rsidR="00650C74">
        <w:rPr>
          <w:rFonts w:ascii="Calibri" w:hAnsi="Calibri"/>
          <w:sz w:val="22"/>
          <w:szCs w:val="22"/>
        </w:rPr>
        <w:t xml:space="preserve">s </w:t>
      </w:r>
      <w:r w:rsidRPr="00742597">
        <w:rPr>
          <w:rFonts w:ascii="Calibri" w:hAnsi="Calibri"/>
          <w:sz w:val="22"/>
          <w:szCs w:val="22"/>
        </w:rPr>
        <w:t xml:space="preserve"> de recherche notamment dans les pays scandinaves, Belgique etc. </w:t>
      </w:r>
    </w:p>
    <w:p w:rsidR="00566EC6" w:rsidRDefault="00566EC6" w:rsidP="00566EC6">
      <w:pPr>
        <w:jc w:val="both"/>
        <w:rPr>
          <w:ins w:id="0" w:author="Mariem Raho" w:date="2018-07-25T17:28:00Z"/>
          <w:rFonts w:ascii="Calibri" w:hAnsi="Calibri"/>
          <w:sz w:val="22"/>
          <w:szCs w:val="22"/>
        </w:rPr>
      </w:pPr>
    </w:p>
    <w:p w:rsidR="002645A4" w:rsidRPr="00742597" w:rsidRDefault="002645A4" w:rsidP="00566EC6">
      <w:pPr>
        <w:jc w:val="both"/>
        <w:rPr>
          <w:rFonts w:ascii="Calibri" w:hAnsi="Calibri"/>
          <w:sz w:val="22"/>
          <w:szCs w:val="22"/>
        </w:rPr>
      </w:pPr>
    </w:p>
    <w:p w:rsidR="00566EC6" w:rsidRPr="00742597" w:rsidRDefault="00566EC6" w:rsidP="00D24797">
      <w:pPr>
        <w:pBdr>
          <w:top w:val="single" w:sz="4" w:space="1" w:color="auto"/>
          <w:left w:val="single" w:sz="4" w:space="4" w:color="auto"/>
          <w:bottom w:val="single" w:sz="4" w:space="1" w:color="auto"/>
          <w:right w:val="single" w:sz="4" w:space="4" w:color="auto"/>
        </w:pBdr>
        <w:shd w:val="clear" w:color="auto" w:fill="C0504D" w:themeFill="accent2"/>
        <w:jc w:val="both"/>
        <w:rPr>
          <w:rFonts w:ascii="Calibri" w:hAnsi="Calibri"/>
          <w:b/>
          <w:color w:val="FFFFFF" w:themeColor="background1"/>
          <w:sz w:val="22"/>
          <w:szCs w:val="22"/>
        </w:rPr>
      </w:pPr>
      <w:r w:rsidRPr="00742597">
        <w:rPr>
          <w:rFonts w:ascii="Calibri" w:hAnsi="Calibri"/>
          <w:b/>
          <w:color w:val="FFFFFF" w:themeColor="background1"/>
          <w:sz w:val="22"/>
          <w:szCs w:val="22"/>
          <w:u w:val="single"/>
        </w:rPr>
        <w:lastRenderedPageBreak/>
        <w:t>Avis du GR</w:t>
      </w:r>
      <w:r w:rsidRPr="00742597">
        <w:rPr>
          <w:rFonts w:ascii="Calibri" w:hAnsi="Calibri"/>
          <w:b/>
          <w:color w:val="FFFFFF" w:themeColor="background1"/>
          <w:sz w:val="22"/>
          <w:szCs w:val="22"/>
        </w:rPr>
        <w:t xml:space="preserve"> : Au total, </w:t>
      </w:r>
      <w:r w:rsidR="00D24797" w:rsidRPr="00742597">
        <w:rPr>
          <w:rFonts w:ascii="Calibri" w:hAnsi="Calibri"/>
          <w:b/>
          <w:color w:val="FFFFFF" w:themeColor="background1"/>
          <w:sz w:val="22"/>
          <w:szCs w:val="22"/>
        </w:rPr>
        <w:t xml:space="preserve">il existe un </w:t>
      </w:r>
      <w:r w:rsidRPr="00742597">
        <w:rPr>
          <w:rFonts w:ascii="Calibri" w:hAnsi="Calibri"/>
          <w:b/>
          <w:color w:val="FFFFFF" w:themeColor="background1"/>
          <w:sz w:val="22"/>
          <w:szCs w:val="22"/>
        </w:rPr>
        <w:t xml:space="preserve">réel besoin de structurer </w:t>
      </w:r>
      <w:r w:rsidR="00807B0D" w:rsidRPr="00742597">
        <w:rPr>
          <w:rFonts w:ascii="Calibri" w:hAnsi="Calibri"/>
          <w:b/>
          <w:color w:val="FFFFFF" w:themeColor="background1"/>
          <w:sz w:val="22"/>
          <w:szCs w:val="22"/>
        </w:rPr>
        <w:t>la recherche</w:t>
      </w:r>
      <w:r w:rsidRPr="00742597">
        <w:rPr>
          <w:rFonts w:ascii="Calibri" w:hAnsi="Calibri"/>
          <w:b/>
          <w:color w:val="FFFFFF" w:themeColor="background1"/>
          <w:sz w:val="22"/>
          <w:szCs w:val="22"/>
        </w:rPr>
        <w:t xml:space="preserve"> autour du PLH  à commencer par arrêter une définition qui soit consensuelle… </w:t>
      </w:r>
      <w:r w:rsidR="00D24797" w:rsidRPr="00742597">
        <w:rPr>
          <w:rFonts w:ascii="Calibri" w:hAnsi="Calibri"/>
          <w:b/>
          <w:color w:val="FFFFFF" w:themeColor="background1"/>
          <w:sz w:val="22"/>
          <w:szCs w:val="22"/>
        </w:rPr>
        <w:t>L</w:t>
      </w:r>
      <w:r w:rsidRPr="00742597">
        <w:rPr>
          <w:rFonts w:ascii="Calibri" w:hAnsi="Calibri"/>
          <w:b/>
          <w:color w:val="FFFFFF" w:themeColor="background1"/>
          <w:sz w:val="22"/>
          <w:szCs w:val="22"/>
        </w:rPr>
        <w:t xml:space="preserve">’absence de cohorte spécifique autour du PLH dans le monde </w:t>
      </w:r>
      <w:r w:rsidR="00D24797" w:rsidRPr="00742597">
        <w:rPr>
          <w:rFonts w:ascii="Calibri" w:hAnsi="Calibri"/>
          <w:b/>
          <w:color w:val="FFFFFF" w:themeColor="background1"/>
          <w:sz w:val="22"/>
          <w:szCs w:val="22"/>
        </w:rPr>
        <w:t xml:space="preserve">représente-t-elle </w:t>
      </w:r>
      <w:r w:rsidRPr="00742597">
        <w:rPr>
          <w:rFonts w:ascii="Calibri" w:hAnsi="Calibri"/>
          <w:b/>
          <w:color w:val="FFFFFF" w:themeColor="background1"/>
          <w:sz w:val="22"/>
          <w:szCs w:val="22"/>
        </w:rPr>
        <w:t>un</w:t>
      </w:r>
      <w:r w:rsidR="00E402F4">
        <w:rPr>
          <w:rFonts w:ascii="Calibri" w:hAnsi="Calibri"/>
          <w:b/>
          <w:color w:val="FFFFFF" w:themeColor="background1"/>
          <w:sz w:val="22"/>
          <w:szCs w:val="22"/>
        </w:rPr>
        <w:t>e</w:t>
      </w:r>
      <w:r w:rsidRPr="00742597">
        <w:rPr>
          <w:rFonts w:ascii="Calibri" w:hAnsi="Calibri"/>
          <w:b/>
          <w:color w:val="FFFFFF" w:themeColor="background1"/>
          <w:sz w:val="22"/>
          <w:szCs w:val="22"/>
        </w:rPr>
        <w:t xml:space="preserve"> niche ou </w:t>
      </w:r>
      <w:r w:rsidR="00807B0D" w:rsidRPr="00742597">
        <w:rPr>
          <w:rFonts w:ascii="Calibri" w:hAnsi="Calibri"/>
          <w:b/>
          <w:color w:val="FFFFFF" w:themeColor="background1"/>
          <w:sz w:val="22"/>
          <w:szCs w:val="22"/>
        </w:rPr>
        <w:t>a-t-</w:t>
      </w:r>
      <w:r w:rsidR="00D24797" w:rsidRPr="00742597">
        <w:rPr>
          <w:rFonts w:ascii="Calibri" w:hAnsi="Calibri"/>
          <w:b/>
          <w:color w:val="FFFFFF" w:themeColor="background1"/>
          <w:sz w:val="22"/>
          <w:szCs w:val="22"/>
        </w:rPr>
        <w:t>il</w:t>
      </w:r>
      <w:r w:rsidR="00807B0D" w:rsidRPr="00742597">
        <w:rPr>
          <w:rFonts w:ascii="Calibri" w:hAnsi="Calibri"/>
          <w:b/>
          <w:color w:val="FFFFFF" w:themeColor="background1"/>
          <w:sz w:val="22"/>
          <w:szCs w:val="22"/>
        </w:rPr>
        <w:t xml:space="preserve"> été</w:t>
      </w:r>
      <w:r w:rsidRPr="00742597">
        <w:rPr>
          <w:rFonts w:ascii="Calibri" w:hAnsi="Calibri"/>
          <w:b/>
          <w:color w:val="FFFFFF" w:themeColor="background1"/>
          <w:sz w:val="22"/>
          <w:szCs w:val="22"/>
        </w:rPr>
        <w:t xml:space="preserve"> jugé</w:t>
      </w:r>
      <w:r w:rsidR="00D24797" w:rsidRPr="00742597">
        <w:rPr>
          <w:rFonts w:ascii="Calibri" w:hAnsi="Calibri"/>
          <w:b/>
          <w:color w:val="FFFFFF" w:themeColor="background1"/>
          <w:sz w:val="22"/>
          <w:szCs w:val="22"/>
        </w:rPr>
        <w:t xml:space="preserve"> inopportun de développer</w:t>
      </w:r>
      <w:r w:rsidRPr="00742597">
        <w:rPr>
          <w:rFonts w:ascii="Calibri" w:hAnsi="Calibri"/>
          <w:b/>
          <w:color w:val="FFFFFF" w:themeColor="background1"/>
          <w:sz w:val="22"/>
          <w:szCs w:val="22"/>
        </w:rPr>
        <w:t xml:space="preserve"> un tel dispositif </w:t>
      </w:r>
      <w:r w:rsidR="00807B0D" w:rsidRPr="00742597">
        <w:rPr>
          <w:rFonts w:ascii="Calibri" w:hAnsi="Calibri"/>
          <w:b/>
          <w:color w:val="FFFFFF" w:themeColor="background1"/>
          <w:sz w:val="22"/>
          <w:szCs w:val="22"/>
        </w:rPr>
        <w:t xml:space="preserve">ailleurs </w:t>
      </w:r>
      <w:r w:rsidRPr="00742597">
        <w:rPr>
          <w:rFonts w:ascii="Calibri" w:hAnsi="Calibri"/>
          <w:b/>
          <w:color w:val="FFFFFF" w:themeColor="background1"/>
          <w:sz w:val="22"/>
          <w:szCs w:val="22"/>
        </w:rPr>
        <w:t xml:space="preserve">dans le monde ?  </w:t>
      </w:r>
    </w:p>
    <w:p w:rsidR="00D24797" w:rsidRPr="00742597" w:rsidRDefault="00D24797" w:rsidP="00566EC6">
      <w:pPr>
        <w:jc w:val="both"/>
        <w:rPr>
          <w:rFonts w:ascii="Calibri" w:hAnsi="Calibri"/>
          <w:b/>
          <w:i/>
          <w:color w:val="0070C0"/>
          <w:sz w:val="22"/>
          <w:szCs w:val="22"/>
        </w:rPr>
      </w:pPr>
    </w:p>
    <w:p w:rsidR="00792652" w:rsidRPr="0043215D" w:rsidRDefault="00792652" w:rsidP="003A209E">
      <w:pPr>
        <w:jc w:val="both"/>
        <w:rPr>
          <w:rFonts w:ascii="Calibri" w:hAnsi="Calibri"/>
          <w:sz w:val="2"/>
          <w:szCs w:val="22"/>
        </w:rPr>
      </w:pPr>
    </w:p>
    <w:p w:rsidR="002F5806" w:rsidRPr="00742597" w:rsidRDefault="002F5806" w:rsidP="002F5806">
      <w:pPr>
        <w:pBdr>
          <w:top w:val="single" w:sz="12" w:space="1" w:color="C0504D" w:themeColor="accent2"/>
          <w:left w:val="single" w:sz="12" w:space="4" w:color="C0504D" w:themeColor="accent2"/>
          <w:bottom w:val="single" w:sz="12" w:space="1" w:color="C0504D" w:themeColor="accent2"/>
          <w:right w:val="single" w:sz="12" w:space="4" w:color="C0504D" w:themeColor="accent2"/>
        </w:pBdr>
        <w:rPr>
          <w:rFonts w:ascii="Calibri" w:hAnsi="Calibri"/>
          <w:b/>
          <w:i/>
          <w:color w:val="C00000"/>
          <w:sz w:val="22"/>
          <w:szCs w:val="22"/>
        </w:rPr>
      </w:pPr>
      <w:r w:rsidRPr="00742597">
        <w:rPr>
          <w:rFonts w:ascii="Calibri" w:hAnsi="Calibri"/>
          <w:b/>
          <w:i/>
          <w:color w:val="C00000"/>
          <w:sz w:val="22"/>
          <w:szCs w:val="22"/>
        </w:rPr>
        <w:t>IV. Existe-t-il d’autres ressources permettant de répondre aux problématiques liées au polyhandicap (de type bases de données administratives, systèmes d’information, etc.) ?</w:t>
      </w:r>
    </w:p>
    <w:p w:rsidR="003A010D" w:rsidRPr="00742597" w:rsidRDefault="003A010D" w:rsidP="0093499D">
      <w:pPr>
        <w:jc w:val="both"/>
        <w:rPr>
          <w:rFonts w:ascii="Calibri" w:hAnsi="Calibri"/>
          <w:sz w:val="22"/>
          <w:szCs w:val="22"/>
        </w:rPr>
      </w:pPr>
    </w:p>
    <w:p w:rsidR="003A010D" w:rsidRPr="00742597" w:rsidRDefault="003A010D" w:rsidP="00293B6F">
      <w:pPr>
        <w:pStyle w:val="Paragraphedeliste"/>
        <w:numPr>
          <w:ilvl w:val="0"/>
          <w:numId w:val="1"/>
        </w:numPr>
        <w:jc w:val="both"/>
        <w:rPr>
          <w:rFonts w:ascii="Calibri" w:hAnsi="Calibri"/>
          <w:b/>
          <w:sz w:val="22"/>
          <w:szCs w:val="22"/>
          <w:u w:val="single"/>
        </w:rPr>
      </w:pPr>
      <w:r w:rsidRPr="00742597">
        <w:rPr>
          <w:rFonts w:ascii="Calibri" w:hAnsi="Calibri"/>
          <w:b/>
          <w:sz w:val="22"/>
          <w:szCs w:val="22"/>
          <w:u w:val="single"/>
        </w:rPr>
        <w:t xml:space="preserve">PMSI- SNIIRAM </w:t>
      </w:r>
    </w:p>
    <w:p w:rsidR="004D6C6E" w:rsidRPr="00742597" w:rsidRDefault="00A12637" w:rsidP="004D6C6E">
      <w:pPr>
        <w:jc w:val="both"/>
        <w:rPr>
          <w:rFonts w:ascii="Calibri" w:hAnsi="Calibri"/>
          <w:sz w:val="22"/>
          <w:szCs w:val="22"/>
        </w:rPr>
      </w:pPr>
      <w:r w:rsidRPr="00742597">
        <w:rPr>
          <w:rFonts w:ascii="Calibri" w:hAnsi="Calibri"/>
          <w:sz w:val="22"/>
          <w:szCs w:val="22"/>
        </w:rPr>
        <w:t>I</w:t>
      </w:r>
      <w:r w:rsidR="00F83DB1" w:rsidRPr="00742597">
        <w:rPr>
          <w:rFonts w:ascii="Calibri" w:hAnsi="Calibri"/>
          <w:sz w:val="22"/>
          <w:szCs w:val="22"/>
        </w:rPr>
        <w:t xml:space="preserve">l existe un </w:t>
      </w:r>
      <w:r w:rsidR="0093499D" w:rsidRPr="00742597">
        <w:rPr>
          <w:rFonts w:ascii="Calibri" w:hAnsi="Calibri"/>
          <w:sz w:val="22"/>
          <w:szCs w:val="22"/>
        </w:rPr>
        <w:t xml:space="preserve">algorithme </w:t>
      </w:r>
      <w:r w:rsidR="00A12EAF" w:rsidRPr="00742597">
        <w:rPr>
          <w:rFonts w:ascii="Calibri" w:hAnsi="Calibri"/>
          <w:sz w:val="22"/>
          <w:szCs w:val="22"/>
        </w:rPr>
        <w:t>pour entrer les séjours liés au</w:t>
      </w:r>
      <w:r w:rsidR="0093499D" w:rsidRPr="00742597">
        <w:rPr>
          <w:rFonts w:ascii="Calibri" w:hAnsi="Calibri"/>
          <w:sz w:val="22"/>
          <w:szCs w:val="22"/>
        </w:rPr>
        <w:t xml:space="preserve"> polyhandicap lourd </w:t>
      </w:r>
      <w:r w:rsidR="00A12EAF" w:rsidRPr="00742597">
        <w:rPr>
          <w:rFonts w:ascii="Calibri" w:hAnsi="Calibri"/>
          <w:sz w:val="22"/>
          <w:szCs w:val="22"/>
        </w:rPr>
        <w:t xml:space="preserve">dans le PMSI </w:t>
      </w:r>
      <w:r w:rsidR="0093499D" w:rsidRPr="00742597">
        <w:rPr>
          <w:rFonts w:ascii="Calibri" w:hAnsi="Calibri"/>
          <w:sz w:val="22"/>
          <w:szCs w:val="22"/>
        </w:rPr>
        <w:t>développé par l’ATIH en 2013 (</w:t>
      </w:r>
      <w:proofErr w:type="spellStart"/>
      <w:r w:rsidR="0093499D" w:rsidRPr="00742597">
        <w:rPr>
          <w:rFonts w:ascii="Calibri" w:hAnsi="Calibri"/>
          <w:sz w:val="22"/>
          <w:szCs w:val="22"/>
        </w:rPr>
        <w:t>cf</w:t>
      </w:r>
      <w:proofErr w:type="spellEnd"/>
      <w:r w:rsidR="0093499D" w:rsidRPr="00742597">
        <w:rPr>
          <w:rFonts w:ascii="Calibri" w:hAnsi="Calibri"/>
          <w:sz w:val="22"/>
          <w:szCs w:val="22"/>
        </w:rPr>
        <w:t xml:space="preserve"> Document de travail</w:t>
      </w:r>
      <w:r w:rsidR="00A12EAF" w:rsidRPr="00742597">
        <w:rPr>
          <w:rFonts w:ascii="Calibri" w:hAnsi="Calibri"/>
          <w:sz w:val="22"/>
          <w:szCs w:val="22"/>
        </w:rPr>
        <w:t xml:space="preserve">, </w:t>
      </w:r>
      <w:proofErr w:type="spellStart"/>
      <w:r w:rsidR="00A12EAF" w:rsidRPr="00742597">
        <w:rPr>
          <w:rFonts w:ascii="Calibri" w:hAnsi="Calibri"/>
          <w:sz w:val="22"/>
          <w:szCs w:val="22"/>
        </w:rPr>
        <w:t>chap</w:t>
      </w:r>
      <w:proofErr w:type="spellEnd"/>
      <w:r w:rsidR="00A12EAF" w:rsidRPr="00742597">
        <w:rPr>
          <w:rFonts w:ascii="Calibri" w:hAnsi="Calibri"/>
          <w:sz w:val="22"/>
          <w:szCs w:val="22"/>
        </w:rPr>
        <w:t xml:space="preserve"> II</w:t>
      </w:r>
      <w:r w:rsidR="0093499D" w:rsidRPr="00742597">
        <w:rPr>
          <w:rFonts w:ascii="Calibri" w:hAnsi="Calibri"/>
          <w:sz w:val="22"/>
          <w:szCs w:val="22"/>
        </w:rPr>
        <w:t xml:space="preserve">) mais trop </w:t>
      </w:r>
      <w:r w:rsidR="000C73F2" w:rsidRPr="00742597">
        <w:rPr>
          <w:rFonts w:ascii="Calibri" w:hAnsi="Calibri"/>
          <w:sz w:val="22"/>
          <w:szCs w:val="22"/>
        </w:rPr>
        <w:t>peu spécifique en l’état</w:t>
      </w:r>
      <w:r w:rsidR="0093499D" w:rsidRPr="00742597">
        <w:rPr>
          <w:rFonts w:ascii="Calibri" w:hAnsi="Calibri"/>
          <w:sz w:val="22"/>
          <w:szCs w:val="22"/>
        </w:rPr>
        <w:t xml:space="preserve"> et trop de combinaisons possibles.</w:t>
      </w:r>
      <w:r w:rsidR="004D6C6E" w:rsidRPr="00742597">
        <w:rPr>
          <w:rFonts w:ascii="Calibri" w:hAnsi="Calibri"/>
          <w:sz w:val="22"/>
          <w:szCs w:val="22"/>
        </w:rPr>
        <w:t xml:space="preserve"> </w:t>
      </w:r>
    </w:p>
    <w:p w:rsidR="004D6C6E" w:rsidRPr="00742597" w:rsidRDefault="004D6C6E" w:rsidP="009B0FDD">
      <w:pPr>
        <w:jc w:val="both"/>
        <w:rPr>
          <w:rFonts w:ascii="Calibri" w:hAnsi="Calibri"/>
          <w:sz w:val="22"/>
          <w:szCs w:val="22"/>
        </w:rPr>
      </w:pPr>
    </w:p>
    <w:p w:rsidR="009B0FDD" w:rsidRPr="00742597" w:rsidRDefault="004D6C6E" w:rsidP="009B0FDD">
      <w:pPr>
        <w:jc w:val="both"/>
        <w:rPr>
          <w:rFonts w:ascii="Calibri" w:hAnsi="Calibri"/>
          <w:sz w:val="22"/>
          <w:szCs w:val="22"/>
        </w:rPr>
      </w:pPr>
      <w:r w:rsidRPr="00742597">
        <w:rPr>
          <w:rFonts w:ascii="Calibri" w:hAnsi="Calibri"/>
          <w:sz w:val="22"/>
          <w:szCs w:val="22"/>
        </w:rPr>
        <w:t>A noter, l</w:t>
      </w:r>
      <w:r w:rsidR="009B0FDD" w:rsidRPr="00742597">
        <w:rPr>
          <w:rFonts w:ascii="Calibri" w:hAnsi="Calibri"/>
          <w:sz w:val="22"/>
          <w:szCs w:val="22"/>
        </w:rPr>
        <w:t>’algo</w:t>
      </w:r>
      <w:r w:rsidR="00DC3E79" w:rsidRPr="00742597">
        <w:rPr>
          <w:rFonts w:ascii="Calibri" w:hAnsi="Calibri"/>
          <w:sz w:val="22"/>
          <w:szCs w:val="22"/>
        </w:rPr>
        <w:t xml:space="preserve">rithme </w:t>
      </w:r>
      <w:r w:rsidRPr="00742597">
        <w:rPr>
          <w:rFonts w:ascii="Calibri" w:hAnsi="Calibri"/>
          <w:sz w:val="22"/>
          <w:szCs w:val="22"/>
        </w:rPr>
        <w:t>« polyhandicap »</w:t>
      </w:r>
      <w:r w:rsidR="009B0FDD" w:rsidRPr="00742597">
        <w:rPr>
          <w:rFonts w:ascii="Calibri" w:hAnsi="Calibri"/>
          <w:sz w:val="22"/>
          <w:szCs w:val="22"/>
        </w:rPr>
        <w:t xml:space="preserve"> ATIH sera traité lors </w:t>
      </w:r>
      <w:r w:rsidR="00E402F4">
        <w:rPr>
          <w:rFonts w:ascii="Calibri" w:hAnsi="Calibri"/>
          <w:sz w:val="22"/>
          <w:szCs w:val="22"/>
        </w:rPr>
        <w:t xml:space="preserve">d'une </w:t>
      </w:r>
      <w:r w:rsidR="009B0FDD" w:rsidRPr="00742597">
        <w:rPr>
          <w:rFonts w:ascii="Calibri" w:hAnsi="Calibri"/>
          <w:sz w:val="22"/>
          <w:szCs w:val="22"/>
        </w:rPr>
        <w:t>réunion prochaine DGOS sur le financement des SSR =&gt; demande de faire un code PLH dans le PMSI</w:t>
      </w:r>
      <w:r w:rsidR="00A12EAF" w:rsidRPr="00742597">
        <w:rPr>
          <w:rFonts w:ascii="Calibri" w:hAnsi="Calibri"/>
          <w:sz w:val="22"/>
          <w:szCs w:val="22"/>
        </w:rPr>
        <w:t>. A suivre…</w:t>
      </w:r>
      <w:r w:rsidR="009B0FDD" w:rsidRPr="00742597">
        <w:rPr>
          <w:rFonts w:ascii="Calibri" w:hAnsi="Calibri"/>
          <w:sz w:val="22"/>
          <w:szCs w:val="22"/>
        </w:rPr>
        <w:t xml:space="preserve"> </w:t>
      </w:r>
    </w:p>
    <w:p w:rsidR="009B0FDD" w:rsidRPr="00742597" w:rsidRDefault="00A12EAF" w:rsidP="009B0FDD">
      <w:pPr>
        <w:jc w:val="both"/>
        <w:rPr>
          <w:rFonts w:ascii="Calibri" w:hAnsi="Calibri"/>
          <w:sz w:val="22"/>
          <w:szCs w:val="22"/>
        </w:rPr>
      </w:pPr>
      <w:r w:rsidRPr="00742597">
        <w:rPr>
          <w:rFonts w:ascii="Calibri" w:hAnsi="Calibri"/>
          <w:sz w:val="22"/>
          <w:szCs w:val="22"/>
        </w:rPr>
        <w:t>Utilisation</w:t>
      </w:r>
      <w:r w:rsidR="009B0FDD" w:rsidRPr="00742597">
        <w:rPr>
          <w:rFonts w:ascii="Calibri" w:hAnsi="Calibri"/>
          <w:sz w:val="22"/>
          <w:szCs w:val="22"/>
        </w:rPr>
        <w:t xml:space="preserve"> des critères d’autonomie dans le PMSI SSR</w:t>
      </w:r>
      <w:r w:rsidRPr="00742597">
        <w:rPr>
          <w:rFonts w:ascii="Calibri" w:hAnsi="Calibri"/>
          <w:sz w:val="22"/>
          <w:szCs w:val="22"/>
        </w:rPr>
        <w:t> ?</w:t>
      </w:r>
      <w:r w:rsidR="009B0FDD" w:rsidRPr="00742597">
        <w:rPr>
          <w:rFonts w:ascii="Calibri" w:hAnsi="Calibri"/>
          <w:sz w:val="22"/>
          <w:szCs w:val="22"/>
        </w:rPr>
        <w:t xml:space="preserve"> =&gt; </w:t>
      </w:r>
      <w:proofErr w:type="gramStart"/>
      <w:r w:rsidR="009B0FDD" w:rsidRPr="00742597">
        <w:rPr>
          <w:rFonts w:ascii="Calibri" w:hAnsi="Calibri"/>
          <w:sz w:val="22"/>
          <w:szCs w:val="22"/>
        </w:rPr>
        <w:t>difficile</w:t>
      </w:r>
      <w:proofErr w:type="gramEnd"/>
      <w:r w:rsidR="009B0FDD" w:rsidRPr="00742597">
        <w:rPr>
          <w:rFonts w:ascii="Calibri" w:hAnsi="Calibri"/>
          <w:sz w:val="22"/>
          <w:szCs w:val="22"/>
        </w:rPr>
        <w:t xml:space="preserve"> </w:t>
      </w:r>
      <w:r w:rsidRPr="00742597">
        <w:rPr>
          <w:rFonts w:ascii="Calibri" w:hAnsi="Calibri"/>
          <w:sz w:val="22"/>
          <w:szCs w:val="22"/>
        </w:rPr>
        <w:t xml:space="preserve">car </w:t>
      </w:r>
      <w:r w:rsidR="009B0FDD" w:rsidRPr="00742597">
        <w:rPr>
          <w:rFonts w:ascii="Calibri" w:hAnsi="Calibri"/>
          <w:sz w:val="22"/>
          <w:szCs w:val="22"/>
        </w:rPr>
        <w:t xml:space="preserve">vient </w:t>
      </w:r>
      <w:r w:rsidRPr="00742597">
        <w:rPr>
          <w:rFonts w:ascii="Calibri" w:hAnsi="Calibri"/>
          <w:sz w:val="22"/>
          <w:szCs w:val="22"/>
        </w:rPr>
        <w:t>tout</w:t>
      </w:r>
      <w:r w:rsidR="009B0FDD" w:rsidRPr="00742597">
        <w:rPr>
          <w:rFonts w:ascii="Calibri" w:hAnsi="Calibri"/>
          <w:sz w:val="22"/>
          <w:szCs w:val="22"/>
        </w:rPr>
        <w:t xml:space="preserve"> juste se mettre en cours,</w:t>
      </w:r>
      <w:r w:rsidRPr="00742597">
        <w:rPr>
          <w:rFonts w:ascii="Calibri" w:hAnsi="Calibri"/>
          <w:sz w:val="22"/>
          <w:szCs w:val="22"/>
        </w:rPr>
        <w:t xml:space="preserve"> </w:t>
      </w:r>
      <w:r w:rsidR="009B0FDD" w:rsidRPr="00742597">
        <w:rPr>
          <w:rFonts w:ascii="Calibri" w:hAnsi="Calibri"/>
          <w:sz w:val="22"/>
          <w:szCs w:val="22"/>
        </w:rPr>
        <w:t xml:space="preserve">– de 10% en T2A SSR </w:t>
      </w:r>
      <w:r w:rsidRPr="00742597">
        <w:rPr>
          <w:rFonts w:ascii="Calibri" w:hAnsi="Calibri"/>
          <w:sz w:val="22"/>
          <w:szCs w:val="22"/>
        </w:rPr>
        <w:t xml:space="preserve">en 2018. </w:t>
      </w:r>
    </w:p>
    <w:p w:rsidR="00944DA6" w:rsidRPr="00742597" w:rsidRDefault="00944DA6" w:rsidP="0093499D">
      <w:pPr>
        <w:jc w:val="both"/>
        <w:rPr>
          <w:rFonts w:ascii="Calibri" w:hAnsi="Calibri"/>
          <w:sz w:val="22"/>
          <w:szCs w:val="22"/>
        </w:rPr>
      </w:pPr>
    </w:p>
    <w:p w:rsidR="00A12637" w:rsidRPr="00742597" w:rsidRDefault="00A12637" w:rsidP="0093499D">
      <w:pPr>
        <w:jc w:val="both"/>
        <w:rPr>
          <w:rFonts w:ascii="Calibri" w:hAnsi="Calibri"/>
          <w:b/>
          <w:i/>
          <w:color w:val="1F497D" w:themeColor="text2"/>
          <w:sz w:val="22"/>
          <w:szCs w:val="22"/>
        </w:rPr>
      </w:pPr>
      <w:r w:rsidRPr="00742597">
        <w:rPr>
          <w:rFonts w:ascii="Calibri" w:hAnsi="Calibri"/>
          <w:b/>
          <w:i/>
          <w:color w:val="1F497D" w:themeColor="text2"/>
          <w:sz w:val="22"/>
          <w:szCs w:val="22"/>
        </w:rPr>
        <w:t>Propositions :</w:t>
      </w:r>
    </w:p>
    <w:p w:rsidR="00A12637" w:rsidRPr="00742597" w:rsidRDefault="00A12637" w:rsidP="0093499D">
      <w:pPr>
        <w:jc w:val="both"/>
        <w:rPr>
          <w:rFonts w:ascii="Calibri" w:hAnsi="Calibri"/>
          <w:b/>
          <w:i/>
          <w:color w:val="1F497D" w:themeColor="text2"/>
          <w:sz w:val="22"/>
          <w:szCs w:val="22"/>
        </w:rPr>
      </w:pPr>
      <w:r w:rsidRPr="00742597">
        <w:rPr>
          <w:rFonts w:ascii="Calibri" w:hAnsi="Calibri"/>
          <w:b/>
          <w:i/>
          <w:color w:val="1F497D" w:themeColor="text2"/>
          <w:sz w:val="22"/>
          <w:szCs w:val="22"/>
        </w:rPr>
        <w:t xml:space="preserve">=&gt; </w:t>
      </w:r>
      <w:r w:rsidR="005458AE" w:rsidRPr="00742597">
        <w:rPr>
          <w:rFonts w:ascii="Calibri" w:hAnsi="Calibri"/>
          <w:b/>
          <w:i/>
          <w:color w:val="1F497D" w:themeColor="text2"/>
          <w:sz w:val="22"/>
          <w:szCs w:val="22"/>
        </w:rPr>
        <w:t>D</w:t>
      </w:r>
      <w:r w:rsidRPr="00742597">
        <w:rPr>
          <w:rFonts w:ascii="Calibri" w:hAnsi="Calibri"/>
          <w:b/>
          <w:i/>
          <w:color w:val="1F497D" w:themeColor="text2"/>
          <w:sz w:val="22"/>
          <w:szCs w:val="22"/>
        </w:rPr>
        <w:t>évelopper un algo</w:t>
      </w:r>
      <w:r w:rsidR="005458AE" w:rsidRPr="00742597">
        <w:rPr>
          <w:rFonts w:ascii="Calibri" w:hAnsi="Calibri"/>
          <w:b/>
          <w:i/>
          <w:color w:val="1F497D" w:themeColor="text2"/>
          <w:sz w:val="22"/>
          <w:szCs w:val="22"/>
        </w:rPr>
        <w:t>rithme concordant pour</w:t>
      </w:r>
      <w:r w:rsidRPr="00742597">
        <w:rPr>
          <w:rFonts w:ascii="Calibri" w:hAnsi="Calibri"/>
          <w:b/>
          <w:i/>
          <w:color w:val="1F497D" w:themeColor="text2"/>
          <w:sz w:val="22"/>
          <w:szCs w:val="22"/>
        </w:rPr>
        <w:t xml:space="preserve"> 90/95% voire 100% </w:t>
      </w:r>
      <w:r w:rsidR="005458AE" w:rsidRPr="00742597">
        <w:rPr>
          <w:rFonts w:ascii="Calibri" w:hAnsi="Calibri"/>
          <w:b/>
          <w:i/>
          <w:color w:val="1F497D" w:themeColor="text2"/>
          <w:sz w:val="22"/>
          <w:szCs w:val="22"/>
        </w:rPr>
        <w:t>des</w:t>
      </w:r>
      <w:r w:rsidRPr="00742597">
        <w:rPr>
          <w:rFonts w:ascii="Calibri" w:hAnsi="Calibri"/>
          <w:b/>
          <w:i/>
          <w:color w:val="1F497D" w:themeColor="text2"/>
          <w:sz w:val="22"/>
          <w:szCs w:val="22"/>
        </w:rPr>
        <w:t xml:space="preserve"> 875</w:t>
      </w:r>
      <w:r w:rsidR="005458AE" w:rsidRPr="00742597">
        <w:rPr>
          <w:rFonts w:ascii="Calibri" w:hAnsi="Calibri"/>
          <w:b/>
          <w:i/>
          <w:color w:val="1F497D" w:themeColor="text2"/>
          <w:sz w:val="22"/>
          <w:szCs w:val="22"/>
        </w:rPr>
        <w:t xml:space="preserve"> participants de la cohorte </w:t>
      </w:r>
      <w:proofErr w:type="spellStart"/>
      <w:r w:rsidR="00A12EAF" w:rsidRPr="00742597">
        <w:rPr>
          <w:rFonts w:ascii="Calibri" w:hAnsi="Calibri"/>
          <w:b/>
          <w:i/>
          <w:color w:val="1F497D" w:themeColor="text2"/>
          <w:sz w:val="22"/>
          <w:szCs w:val="22"/>
        </w:rPr>
        <w:t>E</w:t>
      </w:r>
      <w:r w:rsidR="005458AE" w:rsidRPr="00742597">
        <w:rPr>
          <w:rFonts w:ascii="Calibri" w:hAnsi="Calibri"/>
          <w:b/>
          <w:i/>
          <w:color w:val="1F497D" w:themeColor="text2"/>
          <w:sz w:val="22"/>
          <w:szCs w:val="22"/>
        </w:rPr>
        <w:t>val-plh</w:t>
      </w:r>
      <w:proofErr w:type="spellEnd"/>
      <w:r w:rsidRPr="00742597">
        <w:rPr>
          <w:rFonts w:ascii="Calibri" w:hAnsi="Calibri"/>
          <w:b/>
          <w:i/>
          <w:color w:val="1F497D" w:themeColor="text2"/>
          <w:sz w:val="22"/>
          <w:szCs w:val="22"/>
        </w:rPr>
        <w:t>. Cet algorithme permettrait de repérer directement les gens qu</w:t>
      </w:r>
      <w:r w:rsidR="005458AE" w:rsidRPr="00742597">
        <w:rPr>
          <w:rFonts w:ascii="Calibri" w:hAnsi="Calibri"/>
          <w:b/>
          <w:i/>
          <w:color w:val="1F497D" w:themeColor="text2"/>
          <w:sz w:val="22"/>
          <w:szCs w:val="22"/>
        </w:rPr>
        <w:t>i correspondent aux critères de la cohorte dans le SNIIRAM</w:t>
      </w:r>
      <w:r w:rsidR="00A12EAF" w:rsidRPr="00742597">
        <w:rPr>
          <w:rFonts w:ascii="Calibri" w:hAnsi="Calibri"/>
          <w:b/>
          <w:i/>
          <w:color w:val="1F497D" w:themeColor="text2"/>
          <w:sz w:val="22"/>
          <w:szCs w:val="22"/>
        </w:rPr>
        <w:t xml:space="preserve"> et connaître les caractéristiques des personnes non capté</w:t>
      </w:r>
      <w:r w:rsidR="00E402F4">
        <w:rPr>
          <w:rFonts w:ascii="Calibri" w:hAnsi="Calibri"/>
          <w:b/>
          <w:i/>
          <w:color w:val="1F497D" w:themeColor="text2"/>
          <w:sz w:val="22"/>
          <w:szCs w:val="22"/>
        </w:rPr>
        <w:t>e</w:t>
      </w:r>
      <w:r w:rsidR="00A12EAF" w:rsidRPr="00742597">
        <w:rPr>
          <w:rFonts w:ascii="Calibri" w:hAnsi="Calibri"/>
          <w:b/>
          <w:i/>
          <w:color w:val="1F497D" w:themeColor="text2"/>
          <w:sz w:val="22"/>
          <w:szCs w:val="22"/>
        </w:rPr>
        <w:t>s par la cohorte  (en termes d’âge, de parcours, de recours à l’hospitalisation, etc.)</w:t>
      </w:r>
      <w:r w:rsidR="005458AE" w:rsidRPr="00742597">
        <w:rPr>
          <w:rFonts w:ascii="Calibri" w:hAnsi="Calibri"/>
          <w:b/>
          <w:i/>
          <w:color w:val="1F497D" w:themeColor="text2"/>
          <w:sz w:val="22"/>
          <w:szCs w:val="22"/>
        </w:rPr>
        <w:t>.</w:t>
      </w:r>
    </w:p>
    <w:p w:rsidR="00A12EAF" w:rsidRPr="00742597" w:rsidRDefault="00A12EAF" w:rsidP="0093499D">
      <w:pPr>
        <w:jc w:val="both"/>
        <w:rPr>
          <w:rFonts w:ascii="Calibri" w:hAnsi="Calibri"/>
          <w:b/>
          <w:i/>
          <w:color w:val="1F497D" w:themeColor="text2"/>
          <w:sz w:val="22"/>
          <w:szCs w:val="22"/>
        </w:rPr>
      </w:pPr>
    </w:p>
    <w:p w:rsidR="00241555" w:rsidRPr="00742597" w:rsidRDefault="00A12EAF" w:rsidP="008C4B65">
      <w:pPr>
        <w:jc w:val="both"/>
        <w:rPr>
          <w:rFonts w:ascii="Calibri" w:hAnsi="Calibri"/>
          <w:b/>
          <w:i/>
          <w:color w:val="1F497D" w:themeColor="text2"/>
          <w:sz w:val="22"/>
          <w:szCs w:val="22"/>
        </w:rPr>
      </w:pPr>
      <w:r w:rsidRPr="00742597">
        <w:rPr>
          <w:rFonts w:ascii="Calibri" w:hAnsi="Calibri"/>
          <w:b/>
          <w:i/>
          <w:color w:val="1F497D" w:themeColor="text2"/>
          <w:sz w:val="22"/>
          <w:szCs w:val="22"/>
        </w:rPr>
        <w:t>=</w:t>
      </w:r>
      <w:r w:rsidR="00241555" w:rsidRPr="00742597">
        <w:rPr>
          <w:rFonts w:ascii="Calibri" w:hAnsi="Calibri"/>
          <w:b/>
          <w:i/>
          <w:color w:val="1F497D" w:themeColor="text2"/>
          <w:sz w:val="22"/>
          <w:szCs w:val="22"/>
        </w:rPr>
        <w:t xml:space="preserve">&gt; </w:t>
      </w:r>
      <w:r w:rsidRPr="00742597">
        <w:rPr>
          <w:rFonts w:ascii="Calibri" w:hAnsi="Calibri"/>
          <w:b/>
          <w:i/>
          <w:color w:val="1F497D" w:themeColor="text2"/>
          <w:sz w:val="22"/>
          <w:szCs w:val="22"/>
        </w:rPr>
        <w:t>C</w:t>
      </w:r>
      <w:r w:rsidR="00241555" w:rsidRPr="00742597">
        <w:rPr>
          <w:rFonts w:ascii="Calibri" w:hAnsi="Calibri"/>
          <w:b/>
          <w:i/>
          <w:color w:val="1F497D" w:themeColor="text2"/>
          <w:sz w:val="22"/>
          <w:szCs w:val="22"/>
        </w:rPr>
        <w:t>onstruire un algo</w:t>
      </w:r>
      <w:r w:rsidR="0028336E" w:rsidRPr="00742597">
        <w:rPr>
          <w:rFonts w:ascii="Calibri" w:hAnsi="Calibri"/>
          <w:b/>
          <w:i/>
          <w:color w:val="1F497D" w:themeColor="text2"/>
          <w:sz w:val="22"/>
          <w:szCs w:val="22"/>
        </w:rPr>
        <w:t>rithme</w:t>
      </w:r>
      <w:r w:rsidR="00241555" w:rsidRPr="00742597">
        <w:rPr>
          <w:rFonts w:ascii="Calibri" w:hAnsi="Calibri"/>
          <w:b/>
          <w:i/>
          <w:color w:val="1F497D" w:themeColor="text2"/>
          <w:sz w:val="22"/>
          <w:szCs w:val="22"/>
        </w:rPr>
        <w:t xml:space="preserve"> avec combinaison de  plusieurs traceurs : à partir de la demande d’ALD (dont </w:t>
      </w:r>
      <w:r w:rsidRPr="00742597">
        <w:rPr>
          <w:rFonts w:ascii="Calibri" w:hAnsi="Calibri"/>
          <w:b/>
          <w:i/>
          <w:color w:val="1F497D" w:themeColor="text2"/>
          <w:sz w:val="22"/>
          <w:szCs w:val="22"/>
        </w:rPr>
        <w:t xml:space="preserve">l’étude du </w:t>
      </w:r>
      <w:r w:rsidR="00241555" w:rsidRPr="00742597">
        <w:rPr>
          <w:rFonts w:ascii="Calibri" w:hAnsi="Calibri"/>
          <w:b/>
          <w:i/>
          <w:color w:val="1F497D" w:themeColor="text2"/>
          <w:sz w:val="22"/>
          <w:szCs w:val="22"/>
        </w:rPr>
        <w:t>détail du protocole de soins), recours à une combinaison de certains spécialistes et</w:t>
      </w:r>
      <w:r w:rsidRPr="00742597">
        <w:rPr>
          <w:rFonts w:ascii="Calibri" w:hAnsi="Calibri"/>
          <w:b/>
          <w:i/>
          <w:color w:val="1F497D" w:themeColor="text2"/>
          <w:sz w:val="22"/>
          <w:szCs w:val="22"/>
        </w:rPr>
        <w:t xml:space="preserve"> de </w:t>
      </w:r>
      <w:r w:rsidR="00241555" w:rsidRPr="00742597">
        <w:rPr>
          <w:rFonts w:ascii="Calibri" w:hAnsi="Calibri"/>
          <w:b/>
          <w:i/>
          <w:color w:val="1F497D" w:themeColor="text2"/>
          <w:sz w:val="22"/>
          <w:szCs w:val="22"/>
        </w:rPr>
        <w:t xml:space="preserve"> données d’hospitalisation…</w:t>
      </w:r>
    </w:p>
    <w:p w:rsidR="00A12EAF" w:rsidRPr="00742597" w:rsidRDefault="00B540E0" w:rsidP="00B540E0">
      <w:pPr>
        <w:jc w:val="both"/>
        <w:rPr>
          <w:rFonts w:ascii="Calibri" w:hAnsi="Calibri"/>
          <w:b/>
          <w:color w:val="1F497D" w:themeColor="text2"/>
          <w:sz w:val="22"/>
          <w:szCs w:val="22"/>
        </w:rPr>
      </w:pPr>
      <w:r w:rsidRPr="00742597">
        <w:rPr>
          <w:rFonts w:ascii="Calibri" w:hAnsi="Calibri"/>
          <w:b/>
          <w:color w:val="1F497D" w:themeColor="text2"/>
          <w:sz w:val="22"/>
          <w:szCs w:val="22"/>
        </w:rPr>
        <w:t xml:space="preserve">=&gt; Impliquer le réseau REDSIAM pour avis </w:t>
      </w:r>
    </w:p>
    <w:p w:rsidR="00601524" w:rsidRPr="00742597" w:rsidRDefault="00601524" w:rsidP="00B540E0">
      <w:pPr>
        <w:jc w:val="both"/>
        <w:rPr>
          <w:rFonts w:ascii="Calibri" w:hAnsi="Calibri"/>
          <w:b/>
          <w:color w:val="1F497D" w:themeColor="text2"/>
          <w:sz w:val="22"/>
          <w:szCs w:val="22"/>
        </w:rPr>
      </w:pPr>
      <w:r w:rsidRPr="00742597">
        <w:rPr>
          <w:rFonts w:ascii="Calibri" w:hAnsi="Calibri"/>
          <w:b/>
          <w:i/>
          <w:color w:val="1F497D" w:themeColor="text2"/>
          <w:sz w:val="22"/>
          <w:szCs w:val="22"/>
        </w:rPr>
        <w:t>=&gt; constituer un groupe de travail dédié à l’identification d’un algorithme de repérage ?</w:t>
      </w:r>
    </w:p>
    <w:p w:rsidR="00593455" w:rsidRPr="00742597" w:rsidRDefault="00593455" w:rsidP="008C4B65">
      <w:pPr>
        <w:jc w:val="both"/>
        <w:rPr>
          <w:rFonts w:ascii="Calibri" w:hAnsi="Calibri"/>
          <w:b/>
          <w:i/>
          <w:color w:val="1F497D" w:themeColor="text2"/>
          <w:sz w:val="22"/>
          <w:szCs w:val="22"/>
        </w:rPr>
      </w:pPr>
    </w:p>
    <w:p w:rsidR="004D6C6E" w:rsidRPr="00742597" w:rsidRDefault="00E44702" w:rsidP="00996802">
      <w:pPr>
        <w:jc w:val="both"/>
        <w:rPr>
          <w:rFonts w:ascii="Calibri" w:hAnsi="Calibri"/>
          <w:b/>
          <w:i/>
          <w:sz w:val="22"/>
          <w:szCs w:val="22"/>
          <w:u w:val="single"/>
        </w:rPr>
      </w:pPr>
      <w:r w:rsidRPr="00742597">
        <w:rPr>
          <w:rFonts w:ascii="Calibri" w:hAnsi="Calibri"/>
          <w:b/>
          <w:i/>
          <w:sz w:val="22"/>
          <w:szCs w:val="22"/>
          <w:u w:val="single"/>
        </w:rPr>
        <w:t>O</w:t>
      </w:r>
      <w:r w:rsidR="004D6C6E" w:rsidRPr="00742597">
        <w:rPr>
          <w:rFonts w:ascii="Calibri" w:hAnsi="Calibri"/>
          <w:b/>
          <w:i/>
          <w:sz w:val="22"/>
          <w:szCs w:val="22"/>
          <w:u w:val="single"/>
        </w:rPr>
        <w:t>bstacles  identifiés :</w:t>
      </w:r>
    </w:p>
    <w:p w:rsidR="004D6C6E" w:rsidRPr="00742597" w:rsidRDefault="004D6C6E" w:rsidP="00293B6F">
      <w:pPr>
        <w:pStyle w:val="Paragraphedeliste"/>
        <w:numPr>
          <w:ilvl w:val="1"/>
          <w:numId w:val="22"/>
        </w:numPr>
        <w:ind w:left="284" w:firstLine="0"/>
        <w:jc w:val="both"/>
        <w:rPr>
          <w:rFonts w:ascii="Calibri" w:hAnsi="Calibri"/>
          <w:sz w:val="22"/>
          <w:szCs w:val="22"/>
        </w:rPr>
      </w:pPr>
      <w:r w:rsidRPr="00742597">
        <w:rPr>
          <w:rFonts w:ascii="Calibri" w:hAnsi="Calibri"/>
          <w:sz w:val="22"/>
          <w:szCs w:val="22"/>
        </w:rPr>
        <w:t xml:space="preserve">Dans les MAS, certains soins sont compris dans le budget </w:t>
      </w:r>
      <w:r w:rsidR="00E402F4">
        <w:rPr>
          <w:rFonts w:ascii="Calibri" w:hAnsi="Calibri"/>
          <w:sz w:val="22"/>
          <w:szCs w:val="22"/>
        </w:rPr>
        <w:t xml:space="preserve">de l'établissement, </w:t>
      </w:r>
      <w:r w:rsidRPr="00742597">
        <w:rPr>
          <w:rFonts w:ascii="Calibri" w:hAnsi="Calibri"/>
          <w:sz w:val="22"/>
          <w:szCs w:val="22"/>
        </w:rPr>
        <w:t xml:space="preserve">d’autres non. Il va être très compliqué de récupérer les soins à partir de ces structures. </w:t>
      </w:r>
    </w:p>
    <w:p w:rsidR="004D6C6E" w:rsidRPr="00742597" w:rsidRDefault="004D6C6E" w:rsidP="004D6C6E">
      <w:pPr>
        <w:jc w:val="both"/>
        <w:rPr>
          <w:rFonts w:ascii="Calibri" w:hAnsi="Calibri"/>
          <w:b/>
          <w:i/>
          <w:color w:val="1F497D" w:themeColor="text2"/>
          <w:sz w:val="22"/>
          <w:szCs w:val="22"/>
        </w:rPr>
      </w:pPr>
      <w:r w:rsidRPr="00742597">
        <w:rPr>
          <w:rFonts w:ascii="Calibri" w:hAnsi="Calibri"/>
          <w:b/>
          <w:i/>
          <w:color w:val="1F497D" w:themeColor="text2"/>
          <w:sz w:val="22"/>
          <w:szCs w:val="22"/>
        </w:rPr>
        <w:t>=&gt; Il peut être intéressant de récupérer les patients similaires dans les autres études (notamment les registres) et de les apparier, récupérer les patients répondants aux critères, peut-être envisager de commencer par des « captures-recaptures »…</w:t>
      </w:r>
    </w:p>
    <w:p w:rsidR="004D6C6E" w:rsidRPr="00742597" w:rsidRDefault="004D6C6E" w:rsidP="004D6C6E">
      <w:pPr>
        <w:jc w:val="both"/>
        <w:rPr>
          <w:rFonts w:ascii="Calibri" w:hAnsi="Calibri"/>
          <w:sz w:val="22"/>
          <w:szCs w:val="22"/>
        </w:rPr>
      </w:pPr>
    </w:p>
    <w:p w:rsidR="004D6C6E" w:rsidRPr="00742597" w:rsidRDefault="004D6C6E" w:rsidP="004D6C6E">
      <w:pPr>
        <w:jc w:val="both"/>
        <w:rPr>
          <w:rFonts w:ascii="Calibri" w:hAnsi="Calibri"/>
          <w:b/>
          <w:i/>
          <w:color w:val="1F497D" w:themeColor="text2"/>
          <w:sz w:val="22"/>
          <w:szCs w:val="22"/>
        </w:rPr>
      </w:pPr>
      <w:r w:rsidRPr="00742597">
        <w:rPr>
          <w:rFonts w:ascii="Calibri" w:hAnsi="Calibri"/>
          <w:b/>
          <w:i/>
          <w:color w:val="1F497D" w:themeColor="text2"/>
          <w:sz w:val="22"/>
          <w:szCs w:val="22"/>
        </w:rPr>
        <w:t>=&gt; Des appariements probabilistes permettraient de savoir de quel type de population on ne dispose pas dans la cohorte et à côté de laquelle on pourrait passer…</w:t>
      </w:r>
    </w:p>
    <w:p w:rsidR="004D6C6E" w:rsidRPr="00742597" w:rsidRDefault="004D6C6E" w:rsidP="00996802">
      <w:pPr>
        <w:jc w:val="both"/>
        <w:rPr>
          <w:rFonts w:ascii="Calibri" w:hAnsi="Calibri"/>
          <w:sz w:val="22"/>
          <w:szCs w:val="22"/>
        </w:rPr>
      </w:pPr>
    </w:p>
    <w:p w:rsidR="00996802" w:rsidRPr="00742597" w:rsidRDefault="00996802" w:rsidP="00293B6F">
      <w:pPr>
        <w:pStyle w:val="Paragraphedeliste"/>
        <w:numPr>
          <w:ilvl w:val="1"/>
          <w:numId w:val="22"/>
        </w:numPr>
        <w:ind w:left="142" w:firstLine="0"/>
        <w:jc w:val="both"/>
        <w:rPr>
          <w:rFonts w:ascii="Calibri" w:hAnsi="Calibri"/>
          <w:sz w:val="22"/>
          <w:szCs w:val="22"/>
        </w:rPr>
      </w:pPr>
      <w:r w:rsidRPr="00742597">
        <w:rPr>
          <w:rFonts w:ascii="Calibri" w:hAnsi="Calibri"/>
          <w:sz w:val="22"/>
          <w:szCs w:val="22"/>
        </w:rPr>
        <w:t xml:space="preserve">Sur le plan règlementaire, la Loi interdit de lever l’anonymat sauf demande motivée à la CNIL et appariement semi- probabiliste sur 875 cas (=effectif de la cohorte </w:t>
      </w:r>
      <w:proofErr w:type="spellStart"/>
      <w:r w:rsidRPr="00742597">
        <w:rPr>
          <w:rFonts w:ascii="Calibri" w:hAnsi="Calibri"/>
          <w:sz w:val="22"/>
          <w:szCs w:val="22"/>
        </w:rPr>
        <w:t>Eval</w:t>
      </w:r>
      <w:proofErr w:type="spellEnd"/>
      <w:r w:rsidRPr="00742597">
        <w:rPr>
          <w:rFonts w:ascii="Calibri" w:hAnsi="Calibri"/>
          <w:sz w:val="22"/>
          <w:szCs w:val="22"/>
        </w:rPr>
        <w:t>-</w:t>
      </w:r>
      <w:r w:rsidR="000F4CD3" w:rsidRPr="00742597">
        <w:rPr>
          <w:rFonts w:ascii="Calibri" w:hAnsi="Calibri"/>
          <w:sz w:val="22"/>
          <w:szCs w:val="22"/>
        </w:rPr>
        <w:t>PLH</w:t>
      </w:r>
      <w:r w:rsidRPr="00742597">
        <w:rPr>
          <w:rFonts w:ascii="Calibri" w:hAnsi="Calibri"/>
          <w:sz w:val="22"/>
          <w:szCs w:val="22"/>
        </w:rPr>
        <w:t>) à la limite de l’identification…</w:t>
      </w:r>
    </w:p>
    <w:p w:rsidR="00266957" w:rsidRPr="00742597" w:rsidRDefault="00266957" w:rsidP="003A209E">
      <w:pPr>
        <w:jc w:val="both"/>
        <w:rPr>
          <w:rFonts w:ascii="Calibri" w:hAnsi="Calibri"/>
          <w:sz w:val="22"/>
          <w:szCs w:val="22"/>
        </w:rPr>
      </w:pPr>
    </w:p>
    <w:p w:rsidR="000B543C" w:rsidRPr="00742597" w:rsidRDefault="00CC44B5" w:rsidP="00293B6F">
      <w:pPr>
        <w:pStyle w:val="Paragraphedeliste"/>
        <w:numPr>
          <w:ilvl w:val="0"/>
          <w:numId w:val="23"/>
        </w:numPr>
        <w:ind w:left="142" w:firstLine="0"/>
        <w:jc w:val="both"/>
        <w:rPr>
          <w:rFonts w:ascii="Calibri" w:hAnsi="Calibri"/>
          <w:sz w:val="22"/>
          <w:szCs w:val="22"/>
        </w:rPr>
      </w:pPr>
      <w:r w:rsidRPr="00742597">
        <w:rPr>
          <w:rFonts w:ascii="Calibri" w:hAnsi="Calibri"/>
          <w:sz w:val="22"/>
          <w:szCs w:val="22"/>
        </w:rPr>
        <w:t>S</w:t>
      </w:r>
      <w:r w:rsidR="000B543C" w:rsidRPr="00742597">
        <w:rPr>
          <w:rFonts w:ascii="Calibri" w:hAnsi="Calibri"/>
          <w:sz w:val="22"/>
          <w:szCs w:val="22"/>
        </w:rPr>
        <w:t>i</w:t>
      </w:r>
      <w:r w:rsidRPr="00742597">
        <w:rPr>
          <w:rFonts w:ascii="Calibri" w:hAnsi="Calibri"/>
          <w:sz w:val="22"/>
          <w:szCs w:val="22"/>
        </w:rPr>
        <w:t xml:space="preserve"> les personnes sont</w:t>
      </w:r>
      <w:r w:rsidR="000B543C" w:rsidRPr="00742597">
        <w:rPr>
          <w:rFonts w:ascii="Calibri" w:hAnsi="Calibri"/>
          <w:sz w:val="22"/>
          <w:szCs w:val="22"/>
        </w:rPr>
        <w:t xml:space="preserve"> inclus</w:t>
      </w:r>
      <w:r w:rsidRPr="00742597">
        <w:rPr>
          <w:rFonts w:ascii="Calibri" w:hAnsi="Calibri"/>
          <w:sz w:val="22"/>
          <w:szCs w:val="22"/>
        </w:rPr>
        <w:t>es</w:t>
      </w:r>
      <w:r w:rsidR="000B543C" w:rsidRPr="00742597">
        <w:rPr>
          <w:rFonts w:ascii="Calibri" w:hAnsi="Calibri"/>
          <w:sz w:val="22"/>
          <w:szCs w:val="22"/>
        </w:rPr>
        <w:t xml:space="preserve"> tard on peut passer à côté des hospit</w:t>
      </w:r>
      <w:r w:rsidR="00F44BF7" w:rsidRPr="00742597">
        <w:rPr>
          <w:rFonts w:ascii="Calibri" w:hAnsi="Calibri"/>
          <w:sz w:val="22"/>
          <w:szCs w:val="22"/>
        </w:rPr>
        <w:t>alisation</w:t>
      </w:r>
      <w:r w:rsidR="000B543C" w:rsidRPr="00742597">
        <w:rPr>
          <w:rFonts w:ascii="Calibri" w:hAnsi="Calibri"/>
          <w:sz w:val="22"/>
          <w:szCs w:val="22"/>
        </w:rPr>
        <w:t>s</w:t>
      </w:r>
      <w:r w:rsidR="00F44BF7" w:rsidRPr="00742597">
        <w:rPr>
          <w:rFonts w:ascii="Calibri" w:hAnsi="Calibri"/>
          <w:sz w:val="22"/>
          <w:szCs w:val="22"/>
        </w:rPr>
        <w:t xml:space="preserve"> dans le SNIIRAM plus fréquentes d’ailleurs durant </w:t>
      </w:r>
      <w:r w:rsidR="000B543C" w:rsidRPr="00742597">
        <w:rPr>
          <w:rFonts w:ascii="Calibri" w:hAnsi="Calibri"/>
          <w:sz w:val="22"/>
          <w:szCs w:val="22"/>
        </w:rPr>
        <w:t xml:space="preserve">l’enfance) </w:t>
      </w:r>
      <w:r w:rsidRPr="00742597">
        <w:rPr>
          <w:rFonts w:ascii="Calibri" w:hAnsi="Calibri"/>
          <w:sz w:val="22"/>
          <w:szCs w:val="22"/>
        </w:rPr>
        <w:t xml:space="preserve">avec </w:t>
      </w:r>
      <w:r w:rsidR="000B543C" w:rsidRPr="00742597">
        <w:rPr>
          <w:rFonts w:ascii="Calibri" w:hAnsi="Calibri"/>
          <w:sz w:val="22"/>
          <w:szCs w:val="22"/>
        </w:rPr>
        <w:t xml:space="preserve">6 ans </w:t>
      </w:r>
      <w:r w:rsidRPr="00742597">
        <w:rPr>
          <w:rFonts w:ascii="Calibri" w:hAnsi="Calibri"/>
          <w:sz w:val="22"/>
          <w:szCs w:val="22"/>
        </w:rPr>
        <w:t xml:space="preserve"> de stockage de données </w:t>
      </w:r>
      <w:r w:rsidR="000B543C" w:rsidRPr="00742597">
        <w:rPr>
          <w:rFonts w:ascii="Calibri" w:hAnsi="Calibri"/>
          <w:sz w:val="22"/>
          <w:szCs w:val="22"/>
        </w:rPr>
        <w:t xml:space="preserve">dans </w:t>
      </w:r>
      <w:r w:rsidR="00031703" w:rsidRPr="00742597">
        <w:rPr>
          <w:rFonts w:ascii="Calibri" w:hAnsi="Calibri"/>
          <w:sz w:val="22"/>
          <w:szCs w:val="22"/>
        </w:rPr>
        <w:t xml:space="preserve">SNIIRAM, et </w:t>
      </w:r>
      <w:r w:rsidR="000B543C" w:rsidRPr="00742597">
        <w:rPr>
          <w:rFonts w:ascii="Calibri" w:hAnsi="Calibri"/>
          <w:sz w:val="22"/>
          <w:szCs w:val="22"/>
        </w:rPr>
        <w:t>10</w:t>
      </w:r>
      <w:r w:rsidRPr="00742597">
        <w:rPr>
          <w:rFonts w:ascii="Calibri" w:hAnsi="Calibri"/>
          <w:sz w:val="22"/>
          <w:szCs w:val="22"/>
        </w:rPr>
        <w:t xml:space="preserve"> </w:t>
      </w:r>
      <w:r w:rsidR="000B543C" w:rsidRPr="00742597">
        <w:rPr>
          <w:rFonts w:ascii="Calibri" w:hAnsi="Calibri"/>
          <w:sz w:val="22"/>
          <w:szCs w:val="22"/>
        </w:rPr>
        <w:t xml:space="preserve">ans </w:t>
      </w:r>
      <w:r w:rsidR="00031703" w:rsidRPr="00742597">
        <w:rPr>
          <w:rFonts w:ascii="Calibri" w:hAnsi="Calibri"/>
          <w:sz w:val="22"/>
          <w:szCs w:val="22"/>
        </w:rPr>
        <w:t xml:space="preserve">de </w:t>
      </w:r>
      <w:proofErr w:type="gramStart"/>
      <w:r w:rsidR="000B543C" w:rsidRPr="00742597">
        <w:rPr>
          <w:rFonts w:ascii="Calibri" w:hAnsi="Calibri"/>
          <w:sz w:val="22"/>
          <w:szCs w:val="22"/>
        </w:rPr>
        <w:t xml:space="preserve">PMSI </w:t>
      </w:r>
      <w:r w:rsidR="00031703" w:rsidRPr="00742597">
        <w:rPr>
          <w:rFonts w:ascii="Calibri" w:hAnsi="Calibri"/>
          <w:sz w:val="22"/>
          <w:szCs w:val="22"/>
        </w:rPr>
        <w:t>.</w:t>
      </w:r>
      <w:proofErr w:type="gramEnd"/>
    </w:p>
    <w:p w:rsidR="00031703" w:rsidRPr="00B12920" w:rsidRDefault="00031703" w:rsidP="00293B6F">
      <w:pPr>
        <w:pStyle w:val="Paragraphedeliste"/>
        <w:numPr>
          <w:ilvl w:val="0"/>
          <w:numId w:val="13"/>
        </w:numPr>
        <w:ind w:left="142" w:firstLine="0"/>
        <w:jc w:val="both"/>
        <w:rPr>
          <w:rFonts w:ascii="Calibri" w:hAnsi="Calibri"/>
          <w:sz w:val="22"/>
          <w:szCs w:val="22"/>
        </w:rPr>
      </w:pPr>
      <w:r w:rsidRPr="00742597">
        <w:rPr>
          <w:rFonts w:ascii="Calibri" w:hAnsi="Calibri"/>
          <w:b/>
          <w:i/>
          <w:color w:val="1F497D" w:themeColor="text2"/>
          <w:sz w:val="22"/>
          <w:szCs w:val="22"/>
        </w:rPr>
        <w:t>Recourir à l’EGB ?</w:t>
      </w:r>
    </w:p>
    <w:p w:rsidR="00E402F4" w:rsidRPr="00B12920" w:rsidRDefault="00E402F4" w:rsidP="00B12920">
      <w:pPr>
        <w:ind w:left="142"/>
        <w:jc w:val="both"/>
        <w:rPr>
          <w:rFonts w:ascii="Calibri" w:hAnsi="Calibri"/>
          <w:sz w:val="22"/>
          <w:szCs w:val="22"/>
        </w:rPr>
      </w:pPr>
    </w:p>
    <w:p w:rsidR="00031703" w:rsidRPr="00742597" w:rsidRDefault="00031703" w:rsidP="00293B6F">
      <w:pPr>
        <w:pStyle w:val="Paragraphedeliste"/>
        <w:numPr>
          <w:ilvl w:val="0"/>
          <w:numId w:val="23"/>
        </w:numPr>
        <w:ind w:left="142" w:firstLine="0"/>
        <w:jc w:val="both"/>
        <w:rPr>
          <w:rFonts w:ascii="Calibri" w:hAnsi="Calibri"/>
          <w:sz w:val="22"/>
          <w:szCs w:val="22"/>
        </w:rPr>
      </w:pPr>
      <w:r w:rsidRPr="00742597">
        <w:rPr>
          <w:rFonts w:ascii="Calibri" w:hAnsi="Calibri"/>
          <w:sz w:val="22"/>
          <w:szCs w:val="22"/>
        </w:rPr>
        <w:lastRenderedPageBreak/>
        <w:t xml:space="preserve">Pour les adultes, l’algorithme en lien avec le protocole de soin de l’ALD ne permettra pas de savoir si la lésion est ancienne et remonte à l’enfance et donc hors polyhandicap (trauma crâniens, AVC, DM importantes, PC de type IMC…) </w:t>
      </w:r>
      <w:r w:rsidR="00460695" w:rsidRPr="00742597">
        <w:rPr>
          <w:rFonts w:ascii="Calibri" w:hAnsi="Calibri"/>
          <w:sz w:val="22"/>
          <w:szCs w:val="22"/>
        </w:rPr>
        <w:t xml:space="preserve"> = pas de date d’évènement</w:t>
      </w:r>
    </w:p>
    <w:p w:rsidR="00031703" w:rsidRPr="00742597" w:rsidRDefault="00031703" w:rsidP="00293B6F">
      <w:pPr>
        <w:pStyle w:val="Paragraphedeliste"/>
        <w:numPr>
          <w:ilvl w:val="0"/>
          <w:numId w:val="13"/>
        </w:numPr>
        <w:ind w:left="142" w:firstLine="0"/>
        <w:jc w:val="both"/>
        <w:rPr>
          <w:rFonts w:ascii="Calibri" w:hAnsi="Calibri"/>
          <w:b/>
          <w:i/>
          <w:color w:val="1F497D" w:themeColor="text2"/>
          <w:sz w:val="22"/>
          <w:szCs w:val="22"/>
        </w:rPr>
      </w:pPr>
      <w:r w:rsidRPr="00742597">
        <w:rPr>
          <w:rFonts w:ascii="Calibri" w:hAnsi="Calibri"/>
          <w:b/>
          <w:i/>
          <w:color w:val="1F497D" w:themeColor="text2"/>
          <w:sz w:val="22"/>
          <w:szCs w:val="22"/>
        </w:rPr>
        <w:t xml:space="preserve">Cela justifierait le recours à une cohorte avec suivi longitudinal… </w:t>
      </w:r>
    </w:p>
    <w:p w:rsidR="00BE75AF" w:rsidRPr="00742597" w:rsidRDefault="00460695" w:rsidP="00293B6F">
      <w:pPr>
        <w:pStyle w:val="Paragraphedeliste"/>
        <w:numPr>
          <w:ilvl w:val="0"/>
          <w:numId w:val="13"/>
        </w:numPr>
        <w:ind w:left="142" w:firstLine="0"/>
        <w:jc w:val="both"/>
        <w:rPr>
          <w:rFonts w:ascii="Calibri" w:hAnsi="Calibri"/>
          <w:b/>
          <w:i/>
          <w:color w:val="1F497D" w:themeColor="text2"/>
          <w:sz w:val="22"/>
          <w:szCs w:val="22"/>
        </w:rPr>
      </w:pPr>
      <w:r w:rsidRPr="00742597">
        <w:rPr>
          <w:rFonts w:ascii="Calibri" w:hAnsi="Calibri"/>
          <w:b/>
          <w:i/>
          <w:color w:val="1F497D" w:themeColor="text2"/>
          <w:sz w:val="22"/>
          <w:szCs w:val="22"/>
        </w:rPr>
        <w:t xml:space="preserve">Croiser avec les données MDPH ? </w:t>
      </w:r>
    </w:p>
    <w:p w:rsidR="00460695" w:rsidRPr="00742597" w:rsidRDefault="00460695" w:rsidP="00460695">
      <w:pPr>
        <w:pStyle w:val="Paragraphedeliste"/>
        <w:jc w:val="both"/>
        <w:rPr>
          <w:rFonts w:ascii="Calibri" w:hAnsi="Calibri"/>
          <w:sz w:val="22"/>
          <w:szCs w:val="22"/>
        </w:rPr>
      </w:pPr>
    </w:p>
    <w:p w:rsidR="00BE75AF" w:rsidRPr="00742597" w:rsidRDefault="00CC44B5" w:rsidP="00293B6F">
      <w:pPr>
        <w:pStyle w:val="Paragraphedeliste"/>
        <w:numPr>
          <w:ilvl w:val="0"/>
          <w:numId w:val="24"/>
        </w:numPr>
        <w:ind w:left="142" w:firstLine="0"/>
        <w:jc w:val="both"/>
        <w:rPr>
          <w:rFonts w:ascii="Calibri" w:hAnsi="Calibri"/>
          <w:sz w:val="22"/>
          <w:szCs w:val="22"/>
        </w:rPr>
      </w:pPr>
      <w:r w:rsidRPr="00742597">
        <w:rPr>
          <w:rFonts w:ascii="Calibri" w:hAnsi="Calibri"/>
          <w:sz w:val="22"/>
          <w:szCs w:val="22"/>
        </w:rPr>
        <w:t>P</w:t>
      </w:r>
      <w:r w:rsidR="00BE75AF" w:rsidRPr="00742597">
        <w:rPr>
          <w:rFonts w:ascii="Calibri" w:hAnsi="Calibri"/>
          <w:sz w:val="22"/>
          <w:szCs w:val="22"/>
        </w:rPr>
        <w:t>our le</w:t>
      </w:r>
      <w:r w:rsidR="00604373" w:rsidRPr="00742597">
        <w:rPr>
          <w:rFonts w:ascii="Calibri" w:hAnsi="Calibri"/>
          <w:sz w:val="22"/>
          <w:szCs w:val="22"/>
        </w:rPr>
        <w:t>s données sanitaires</w:t>
      </w:r>
      <w:r w:rsidR="00BE75AF" w:rsidRPr="00742597">
        <w:rPr>
          <w:rFonts w:ascii="Calibri" w:hAnsi="Calibri"/>
          <w:sz w:val="22"/>
          <w:szCs w:val="22"/>
        </w:rPr>
        <w:t xml:space="preserve"> PLH, </w:t>
      </w:r>
      <w:r w:rsidR="004D6C6E" w:rsidRPr="00742597">
        <w:rPr>
          <w:rFonts w:ascii="Calibri" w:hAnsi="Calibri"/>
          <w:sz w:val="22"/>
          <w:szCs w:val="22"/>
        </w:rPr>
        <w:t xml:space="preserve">certains </w:t>
      </w:r>
      <w:r w:rsidR="00BE75AF" w:rsidRPr="00742597">
        <w:rPr>
          <w:rFonts w:ascii="Calibri" w:hAnsi="Calibri"/>
          <w:sz w:val="22"/>
          <w:szCs w:val="22"/>
        </w:rPr>
        <w:t>DIM ne sortent que les séjours PLH codés mais ne ressortent pas</w:t>
      </w:r>
      <w:r w:rsidR="00604373" w:rsidRPr="00742597">
        <w:rPr>
          <w:rFonts w:ascii="Calibri" w:hAnsi="Calibri"/>
          <w:sz w:val="22"/>
          <w:szCs w:val="22"/>
        </w:rPr>
        <w:t xml:space="preserve"> tous</w:t>
      </w:r>
      <w:r w:rsidR="00BE75AF" w:rsidRPr="00742597">
        <w:rPr>
          <w:rFonts w:ascii="Calibri" w:hAnsi="Calibri"/>
          <w:sz w:val="22"/>
          <w:szCs w:val="22"/>
        </w:rPr>
        <w:t xml:space="preserve"> les séjours</w:t>
      </w:r>
      <w:r w:rsidR="00604373" w:rsidRPr="00742597">
        <w:rPr>
          <w:rFonts w:ascii="Calibri" w:hAnsi="Calibri"/>
          <w:sz w:val="22"/>
          <w:szCs w:val="22"/>
        </w:rPr>
        <w:t xml:space="preserve"> </w:t>
      </w:r>
      <w:r w:rsidR="00F9768F" w:rsidRPr="00742597">
        <w:rPr>
          <w:rFonts w:ascii="Calibri" w:hAnsi="Calibri"/>
          <w:sz w:val="22"/>
          <w:szCs w:val="22"/>
        </w:rPr>
        <w:t xml:space="preserve">issus d’autres secteurs de PEC. </w:t>
      </w:r>
      <w:r w:rsidR="00604373" w:rsidRPr="00742597">
        <w:rPr>
          <w:rFonts w:ascii="Calibri" w:hAnsi="Calibri"/>
          <w:sz w:val="22"/>
          <w:szCs w:val="22"/>
        </w:rPr>
        <w:t>(quand le DIM ne chaine pas les séjours)</w:t>
      </w:r>
    </w:p>
    <w:p w:rsidR="00F44BF7" w:rsidRPr="00742597" w:rsidRDefault="00F44BF7" w:rsidP="00293B6F">
      <w:pPr>
        <w:pStyle w:val="Paragraphedeliste"/>
        <w:numPr>
          <w:ilvl w:val="0"/>
          <w:numId w:val="13"/>
        </w:numPr>
        <w:ind w:left="142" w:firstLine="0"/>
        <w:jc w:val="both"/>
        <w:rPr>
          <w:rFonts w:ascii="Calibri" w:hAnsi="Calibri"/>
          <w:b/>
          <w:color w:val="1F497D" w:themeColor="text2"/>
          <w:sz w:val="22"/>
          <w:szCs w:val="22"/>
        </w:rPr>
      </w:pPr>
      <w:r w:rsidRPr="00742597">
        <w:rPr>
          <w:rFonts w:ascii="Calibri" w:hAnsi="Calibri"/>
          <w:b/>
          <w:color w:val="1F497D" w:themeColor="text2"/>
          <w:sz w:val="22"/>
          <w:szCs w:val="22"/>
        </w:rPr>
        <w:t>en général, les séjours sont chaînables…</w:t>
      </w:r>
    </w:p>
    <w:p w:rsidR="004D6C6E" w:rsidRPr="00742597" w:rsidRDefault="004D6C6E" w:rsidP="004D6C6E">
      <w:pPr>
        <w:pStyle w:val="Paragraphedeliste"/>
        <w:jc w:val="both"/>
        <w:rPr>
          <w:rFonts w:ascii="Calibri" w:hAnsi="Calibri"/>
          <w:sz w:val="22"/>
          <w:szCs w:val="22"/>
        </w:rPr>
      </w:pPr>
    </w:p>
    <w:p w:rsidR="004D6C6E" w:rsidRPr="00742597" w:rsidRDefault="004D6C6E" w:rsidP="00293B6F">
      <w:pPr>
        <w:pStyle w:val="Paragraphedeliste"/>
        <w:numPr>
          <w:ilvl w:val="0"/>
          <w:numId w:val="24"/>
        </w:numPr>
        <w:ind w:left="142" w:firstLine="0"/>
        <w:jc w:val="both"/>
        <w:rPr>
          <w:rFonts w:ascii="Calibri" w:hAnsi="Calibri"/>
          <w:sz w:val="22"/>
          <w:szCs w:val="22"/>
        </w:rPr>
      </w:pPr>
      <w:r w:rsidRPr="00742597">
        <w:rPr>
          <w:rFonts w:ascii="Calibri" w:hAnsi="Calibri"/>
          <w:sz w:val="22"/>
          <w:szCs w:val="22"/>
        </w:rPr>
        <w:t>Un algorithme ne permettra pas d’apporter le même niveau de précision de la sévérité correspondant aux critères d’inclusion (</w:t>
      </w:r>
      <w:proofErr w:type="spellStart"/>
      <w:r w:rsidR="003701A6" w:rsidRPr="00742597">
        <w:rPr>
          <w:rFonts w:ascii="Calibri" w:hAnsi="Calibri"/>
          <w:sz w:val="22"/>
          <w:szCs w:val="22"/>
        </w:rPr>
        <w:t>E</w:t>
      </w:r>
      <w:r w:rsidRPr="00742597">
        <w:rPr>
          <w:rFonts w:ascii="Calibri" w:hAnsi="Calibri"/>
          <w:sz w:val="22"/>
          <w:szCs w:val="22"/>
        </w:rPr>
        <w:t>val-plh</w:t>
      </w:r>
      <w:proofErr w:type="spellEnd"/>
      <w:r w:rsidRPr="00742597">
        <w:rPr>
          <w:rFonts w:ascii="Calibri" w:hAnsi="Calibri"/>
          <w:sz w:val="22"/>
          <w:szCs w:val="22"/>
        </w:rPr>
        <w:t>)</w:t>
      </w:r>
    </w:p>
    <w:p w:rsidR="004D6C6E" w:rsidRPr="00742597" w:rsidRDefault="004D6C6E" w:rsidP="004D6C6E">
      <w:pPr>
        <w:pStyle w:val="Paragraphedeliste"/>
        <w:jc w:val="both"/>
        <w:rPr>
          <w:rFonts w:ascii="Calibri" w:hAnsi="Calibri"/>
          <w:sz w:val="22"/>
          <w:szCs w:val="22"/>
        </w:rPr>
      </w:pPr>
    </w:p>
    <w:p w:rsidR="00E44702" w:rsidRPr="00742597" w:rsidRDefault="00E44702" w:rsidP="00E44702">
      <w:pPr>
        <w:pBdr>
          <w:top w:val="single" w:sz="4" w:space="1" w:color="auto"/>
          <w:left w:val="single" w:sz="4" w:space="4" w:color="auto"/>
          <w:bottom w:val="single" w:sz="4" w:space="1" w:color="auto"/>
          <w:right w:val="single" w:sz="4" w:space="4" w:color="auto"/>
        </w:pBdr>
        <w:shd w:val="clear" w:color="auto" w:fill="C0504D" w:themeFill="accent2"/>
        <w:jc w:val="both"/>
        <w:rPr>
          <w:rFonts w:ascii="Calibri" w:hAnsi="Calibri"/>
          <w:color w:val="FFFFFF" w:themeColor="background1"/>
          <w:sz w:val="22"/>
          <w:szCs w:val="22"/>
        </w:rPr>
      </w:pPr>
      <w:r w:rsidRPr="00742597">
        <w:rPr>
          <w:rFonts w:ascii="Calibri" w:hAnsi="Calibri"/>
          <w:b/>
          <w:color w:val="FFFFFF" w:themeColor="background1"/>
          <w:sz w:val="22"/>
          <w:szCs w:val="22"/>
          <w:u w:val="single"/>
        </w:rPr>
        <w:t>Avis du GR</w:t>
      </w:r>
      <w:r w:rsidRPr="00742597">
        <w:rPr>
          <w:rFonts w:ascii="Calibri" w:hAnsi="Calibri"/>
          <w:b/>
          <w:color w:val="FFFFFF" w:themeColor="background1"/>
          <w:sz w:val="22"/>
          <w:szCs w:val="22"/>
        </w:rPr>
        <w:t xml:space="preserve"> : Le recours aux </w:t>
      </w:r>
      <w:r w:rsidR="00F44BF7" w:rsidRPr="00742597">
        <w:rPr>
          <w:rFonts w:ascii="Calibri" w:hAnsi="Calibri"/>
          <w:b/>
          <w:color w:val="FFFFFF" w:themeColor="background1"/>
          <w:sz w:val="22"/>
          <w:szCs w:val="22"/>
        </w:rPr>
        <w:t>SNIIRAM</w:t>
      </w:r>
      <w:r w:rsidRPr="00742597">
        <w:rPr>
          <w:rFonts w:ascii="Calibri" w:hAnsi="Calibri"/>
          <w:b/>
          <w:color w:val="FFFFFF" w:themeColor="background1"/>
          <w:sz w:val="22"/>
          <w:szCs w:val="22"/>
        </w:rPr>
        <w:t xml:space="preserve"> pourrait constituer une ressource de données non négligeable pour répondre à certains des enjeux identifiés notamment pour l’étude du recours aux soins et des parcours. </w:t>
      </w:r>
    </w:p>
    <w:p w:rsidR="000B543C" w:rsidRPr="00742597" w:rsidRDefault="000B543C" w:rsidP="003A209E">
      <w:pPr>
        <w:jc w:val="both"/>
        <w:rPr>
          <w:rFonts w:ascii="Calibri" w:hAnsi="Calibri"/>
          <w:sz w:val="22"/>
          <w:szCs w:val="22"/>
        </w:rPr>
      </w:pPr>
    </w:p>
    <w:p w:rsidR="003A010D" w:rsidRPr="00742597" w:rsidRDefault="003A010D" w:rsidP="00293B6F">
      <w:pPr>
        <w:pStyle w:val="Paragraphedeliste"/>
        <w:numPr>
          <w:ilvl w:val="0"/>
          <w:numId w:val="1"/>
        </w:numPr>
        <w:jc w:val="both"/>
        <w:rPr>
          <w:rFonts w:ascii="Calibri" w:hAnsi="Calibri"/>
          <w:b/>
          <w:sz w:val="22"/>
          <w:szCs w:val="22"/>
          <w:u w:val="single"/>
        </w:rPr>
      </w:pPr>
      <w:r w:rsidRPr="00742597">
        <w:rPr>
          <w:rFonts w:ascii="Calibri" w:hAnsi="Calibri"/>
          <w:b/>
          <w:sz w:val="22"/>
          <w:szCs w:val="22"/>
          <w:u w:val="single"/>
        </w:rPr>
        <w:t xml:space="preserve">Données des MDPH </w:t>
      </w:r>
    </w:p>
    <w:p w:rsidR="0010633F" w:rsidRPr="00742597" w:rsidRDefault="007C6C1D" w:rsidP="003A209E">
      <w:pPr>
        <w:jc w:val="both"/>
        <w:rPr>
          <w:rFonts w:ascii="Calibri" w:hAnsi="Calibri"/>
          <w:sz w:val="22"/>
          <w:szCs w:val="22"/>
        </w:rPr>
      </w:pPr>
      <w:r w:rsidRPr="00742597">
        <w:rPr>
          <w:rFonts w:ascii="Calibri" w:hAnsi="Calibri"/>
          <w:sz w:val="22"/>
          <w:szCs w:val="22"/>
        </w:rPr>
        <w:t>L</w:t>
      </w:r>
      <w:r w:rsidR="003C51C0" w:rsidRPr="00742597">
        <w:rPr>
          <w:rFonts w:ascii="Calibri" w:hAnsi="Calibri"/>
          <w:sz w:val="22"/>
          <w:szCs w:val="22"/>
        </w:rPr>
        <w:t xml:space="preserve">es données des </w:t>
      </w:r>
      <w:r w:rsidR="00604373" w:rsidRPr="00742597">
        <w:rPr>
          <w:rFonts w:ascii="Calibri" w:hAnsi="Calibri"/>
          <w:sz w:val="22"/>
          <w:szCs w:val="22"/>
        </w:rPr>
        <w:t>MDPH</w:t>
      </w:r>
      <w:r w:rsidR="003C51C0" w:rsidRPr="00742597">
        <w:rPr>
          <w:rFonts w:ascii="Calibri" w:hAnsi="Calibri"/>
          <w:sz w:val="22"/>
          <w:szCs w:val="22"/>
        </w:rPr>
        <w:t xml:space="preserve"> ne sont pas à même de fournir les chiffres</w:t>
      </w:r>
      <w:r w:rsidR="004D6C6E" w:rsidRPr="00742597">
        <w:rPr>
          <w:rFonts w:ascii="Calibri" w:hAnsi="Calibri"/>
          <w:sz w:val="22"/>
          <w:szCs w:val="22"/>
        </w:rPr>
        <w:t>. L’ouverture des données ne se fera que po</w:t>
      </w:r>
      <w:r w:rsidR="0010633F" w:rsidRPr="00742597">
        <w:rPr>
          <w:rFonts w:ascii="Calibri" w:hAnsi="Calibri"/>
          <w:sz w:val="22"/>
          <w:szCs w:val="22"/>
        </w:rPr>
        <w:t>ur les nouveaux dossiers</w:t>
      </w:r>
      <w:r w:rsidR="004D6C6E" w:rsidRPr="00742597">
        <w:rPr>
          <w:rFonts w:ascii="Calibri" w:hAnsi="Calibri"/>
          <w:sz w:val="22"/>
          <w:szCs w:val="22"/>
        </w:rPr>
        <w:t>. Le</w:t>
      </w:r>
      <w:r w:rsidRPr="00742597">
        <w:rPr>
          <w:rFonts w:ascii="Calibri" w:hAnsi="Calibri"/>
          <w:sz w:val="22"/>
          <w:szCs w:val="22"/>
        </w:rPr>
        <w:t xml:space="preserve">s </w:t>
      </w:r>
      <w:r w:rsidR="0010633F" w:rsidRPr="00742597">
        <w:rPr>
          <w:rFonts w:ascii="Calibri" w:hAnsi="Calibri"/>
          <w:sz w:val="22"/>
          <w:szCs w:val="22"/>
        </w:rPr>
        <w:t>archiv</w:t>
      </w:r>
      <w:r w:rsidRPr="00742597">
        <w:rPr>
          <w:rFonts w:ascii="Calibri" w:hAnsi="Calibri"/>
          <w:sz w:val="22"/>
          <w:szCs w:val="22"/>
        </w:rPr>
        <w:t>es des MDPH (100 000 dossiers)</w:t>
      </w:r>
      <w:r w:rsidR="004D6C6E" w:rsidRPr="00742597">
        <w:rPr>
          <w:rFonts w:ascii="Calibri" w:hAnsi="Calibri"/>
          <w:sz w:val="22"/>
          <w:szCs w:val="22"/>
        </w:rPr>
        <w:t xml:space="preserve"> ne sont pas concernées pour le moment et </w:t>
      </w:r>
      <w:r w:rsidR="0010633F" w:rsidRPr="00742597">
        <w:rPr>
          <w:rFonts w:ascii="Calibri" w:hAnsi="Calibri"/>
          <w:sz w:val="22"/>
          <w:szCs w:val="22"/>
        </w:rPr>
        <w:t xml:space="preserve">il n’est pas dit </w:t>
      </w:r>
      <w:r w:rsidR="00E402F4" w:rsidRPr="00742597">
        <w:rPr>
          <w:rFonts w:ascii="Calibri" w:hAnsi="Calibri"/>
          <w:sz w:val="22"/>
          <w:szCs w:val="22"/>
        </w:rPr>
        <w:t>qu’</w:t>
      </w:r>
      <w:r w:rsidR="00E402F4">
        <w:rPr>
          <w:rFonts w:ascii="Calibri" w:hAnsi="Calibri"/>
          <w:sz w:val="22"/>
          <w:szCs w:val="22"/>
        </w:rPr>
        <w:t>elles soient un jour rentrées dans le SI</w:t>
      </w:r>
      <w:r w:rsidR="00E402F4" w:rsidRPr="00742597">
        <w:rPr>
          <w:rFonts w:ascii="Calibri" w:hAnsi="Calibri"/>
          <w:sz w:val="22"/>
          <w:szCs w:val="22"/>
        </w:rPr>
        <w:t xml:space="preserve"> </w:t>
      </w:r>
      <w:r w:rsidR="004D6C6E" w:rsidRPr="00742597">
        <w:rPr>
          <w:rFonts w:ascii="Calibri" w:hAnsi="Calibri"/>
          <w:sz w:val="22"/>
          <w:szCs w:val="22"/>
        </w:rPr>
        <w:t>…</w:t>
      </w:r>
    </w:p>
    <w:p w:rsidR="0010633F" w:rsidRPr="00742597" w:rsidRDefault="0010633F" w:rsidP="003A209E">
      <w:pPr>
        <w:jc w:val="both"/>
        <w:rPr>
          <w:rFonts w:ascii="Calibri" w:hAnsi="Calibri"/>
          <w:sz w:val="22"/>
          <w:szCs w:val="22"/>
        </w:rPr>
      </w:pPr>
    </w:p>
    <w:p w:rsidR="00A42D9E" w:rsidRPr="00742597" w:rsidRDefault="007C6C1D" w:rsidP="003A209E">
      <w:pPr>
        <w:jc w:val="both"/>
        <w:rPr>
          <w:rFonts w:ascii="Calibri" w:hAnsi="Calibri"/>
          <w:b/>
          <w:i/>
          <w:sz w:val="22"/>
          <w:szCs w:val="22"/>
        </w:rPr>
      </w:pPr>
      <w:r w:rsidRPr="00742597">
        <w:rPr>
          <w:rFonts w:ascii="Calibri" w:hAnsi="Calibri"/>
          <w:sz w:val="22"/>
          <w:szCs w:val="22"/>
        </w:rPr>
        <w:t>Actuellement, q</w:t>
      </w:r>
      <w:r w:rsidR="008C2891" w:rsidRPr="00742597">
        <w:rPr>
          <w:rFonts w:ascii="Calibri" w:hAnsi="Calibri"/>
          <w:sz w:val="22"/>
          <w:szCs w:val="22"/>
        </w:rPr>
        <w:t xml:space="preserve">uasi </w:t>
      </w:r>
      <w:r w:rsidR="00A42D9E" w:rsidRPr="00742597">
        <w:rPr>
          <w:rFonts w:ascii="Calibri" w:hAnsi="Calibri"/>
          <w:sz w:val="22"/>
          <w:szCs w:val="22"/>
        </w:rPr>
        <w:t>autant de S</w:t>
      </w:r>
      <w:r w:rsidR="00E402F4">
        <w:rPr>
          <w:rFonts w:ascii="Calibri" w:hAnsi="Calibri"/>
          <w:sz w:val="22"/>
          <w:szCs w:val="22"/>
        </w:rPr>
        <w:t>ystèmes d'</w:t>
      </w:r>
      <w:r w:rsidR="00A42D9E" w:rsidRPr="00742597">
        <w:rPr>
          <w:rFonts w:ascii="Calibri" w:hAnsi="Calibri"/>
          <w:sz w:val="22"/>
          <w:szCs w:val="22"/>
        </w:rPr>
        <w:t>I</w:t>
      </w:r>
      <w:r w:rsidR="00E402F4">
        <w:rPr>
          <w:rFonts w:ascii="Calibri" w:hAnsi="Calibri"/>
          <w:sz w:val="22"/>
          <w:szCs w:val="22"/>
        </w:rPr>
        <w:t>nformation (SI)</w:t>
      </w:r>
      <w:r w:rsidR="00A42D9E" w:rsidRPr="00742597">
        <w:rPr>
          <w:rFonts w:ascii="Calibri" w:hAnsi="Calibri"/>
          <w:sz w:val="22"/>
          <w:szCs w:val="22"/>
        </w:rPr>
        <w:t xml:space="preserve"> que de MDPH</w:t>
      </w:r>
      <w:r w:rsidRPr="00742597">
        <w:rPr>
          <w:rFonts w:ascii="Calibri" w:hAnsi="Calibri"/>
          <w:sz w:val="22"/>
          <w:szCs w:val="22"/>
        </w:rPr>
        <w:t>. A</w:t>
      </w:r>
      <w:r w:rsidR="007260F6" w:rsidRPr="00742597">
        <w:rPr>
          <w:rFonts w:ascii="Calibri" w:hAnsi="Calibri"/>
          <w:sz w:val="22"/>
          <w:szCs w:val="22"/>
        </w:rPr>
        <w:t>ucune info sur le</w:t>
      </w:r>
      <w:r w:rsidR="00A42D9E" w:rsidRPr="00742597">
        <w:rPr>
          <w:rFonts w:ascii="Calibri" w:hAnsi="Calibri"/>
          <w:sz w:val="22"/>
          <w:szCs w:val="22"/>
        </w:rPr>
        <w:t>s situations mais uniquement sur l’activité des MDPH (rien sur les handicaps et les situations). Le  nouveau SI</w:t>
      </w:r>
      <w:r w:rsidR="00D81426" w:rsidRPr="00742597">
        <w:rPr>
          <w:rFonts w:ascii="Calibri" w:hAnsi="Calibri"/>
          <w:sz w:val="22"/>
          <w:szCs w:val="22"/>
        </w:rPr>
        <w:t xml:space="preserve"> (mis au point  par CNSA)</w:t>
      </w:r>
      <w:r w:rsidRPr="00742597">
        <w:rPr>
          <w:rFonts w:ascii="Calibri" w:hAnsi="Calibri"/>
          <w:sz w:val="22"/>
          <w:szCs w:val="22"/>
        </w:rPr>
        <w:t xml:space="preserve"> le prévoit avec à</w:t>
      </w:r>
      <w:r w:rsidR="00D81426" w:rsidRPr="00742597">
        <w:rPr>
          <w:rFonts w:ascii="Calibri" w:hAnsi="Calibri"/>
          <w:sz w:val="22"/>
          <w:szCs w:val="22"/>
        </w:rPr>
        <w:t xml:space="preserve"> terme </w:t>
      </w:r>
      <w:r w:rsidRPr="00742597">
        <w:rPr>
          <w:rFonts w:ascii="Calibri" w:hAnsi="Calibri"/>
          <w:sz w:val="22"/>
          <w:szCs w:val="22"/>
        </w:rPr>
        <w:t xml:space="preserve">une harmonisation des </w:t>
      </w:r>
      <w:r w:rsidR="00857A82" w:rsidRPr="00742597">
        <w:rPr>
          <w:rFonts w:ascii="Calibri" w:hAnsi="Calibri"/>
          <w:sz w:val="22"/>
          <w:szCs w:val="22"/>
        </w:rPr>
        <w:t>variables</w:t>
      </w:r>
      <w:r w:rsidR="00D81426" w:rsidRPr="00742597">
        <w:rPr>
          <w:rFonts w:ascii="Calibri" w:hAnsi="Calibri"/>
          <w:sz w:val="22"/>
          <w:szCs w:val="22"/>
        </w:rPr>
        <w:t xml:space="preserve"> avec </w:t>
      </w:r>
      <w:r w:rsidR="00857A82" w:rsidRPr="00742597">
        <w:rPr>
          <w:rFonts w:ascii="Calibri" w:hAnsi="Calibri"/>
          <w:sz w:val="22"/>
          <w:szCs w:val="22"/>
        </w:rPr>
        <w:t>agrégation</w:t>
      </w:r>
      <w:r w:rsidR="00D81426" w:rsidRPr="00742597">
        <w:rPr>
          <w:rFonts w:ascii="Calibri" w:hAnsi="Calibri"/>
          <w:sz w:val="22"/>
          <w:szCs w:val="22"/>
        </w:rPr>
        <w:t xml:space="preserve"> possible au niveau national</w:t>
      </w:r>
      <w:r w:rsidR="00CE4622" w:rsidRPr="00742597">
        <w:rPr>
          <w:rFonts w:ascii="Calibri" w:hAnsi="Calibri"/>
          <w:sz w:val="22"/>
          <w:szCs w:val="22"/>
        </w:rPr>
        <w:t>.</w:t>
      </w:r>
      <w:r w:rsidR="00F77812" w:rsidRPr="00742597">
        <w:rPr>
          <w:rFonts w:ascii="Calibri" w:hAnsi="Calibri"/>
          <w:sz w:val="22"/>
          <w:szCs w:val="22"/>
        </w:rPr>
        <w:t xml:space="preserve"> </w:t>
      </w:r>
      <w:r w:rsidR="00CE4622" w:rsidRPr="00742597">
        <w:rPr>
          <w:rFonts w:ascii="Calibri" w:hAnsi="Calibri"/>
          <w:sz w:val="22"/>
          <w:szCs w:val="22"/>
        </w:rPr>
        <w:t xml:space="preserve">Quasi toutes les personnes passeront par les MDPH donc cela constituera une base quasi exhaustive </w:t>
      </w:r>
      <w:r w:rsidR="00F77812" w:rsidRPr="00742597">
        <w:rPr>
          <w:rFonts w:ascii="Calibri" w:hAnsi="Calibri"/>
          <w:sz w:val="22"/>
          <w:szCs w:val="22"/>
        </w:rPr>
        <w:t xml:space="preserve">=&gt; </w:t>
      </w:r>
      <w:r w:rsidR="00F77812" w:rsidRPr="00742597">
        <w:rPr>
          <w:rFonts w:ascii="Calibri" w:hAnsi="Calibri"/>
          <w:b/>
          <w:i/>
          <w:sz w:val="22"/>
          <w:szCs w:val="22"/>
        </w:rPr>
        <w:t>sources de don</w:t>
      </w:r>
      <w:r w:rsidR="00A70359" w:rsidRPr="00742597">
        <w:rPr>
          <w:rFonts w:ascii="Calibri" w:hAnsi="Calibri"/>
          <w:b/>
          <w:i/>
          <w:sz w:val="22"/>
          <w:szCs w:val="22"/>
        </w:rPr>
        <w:t xml:space="preserve">nées </w:t>
      </w:r>
      <w:r w:rsidR="00CE4622" w:rsidRPr="00742597">
        <w:rPr>
          <w:rFonts w:ascii="Calibri" w:hAnsi="Calibri"/>
          <w:b/>
          <w:i/>
          <w:sz w:val="22"/>
          <w:szCs w:val="22"/>
        </w:rPr>
        <w:t>pertinente</w:t>
      </w:r>
      <w:r w:rsidR="00A70359" w:rsidRPr="00742597">
        <w:rPr>
          <w:rFonts w:ascii="Calibri" w:hAnsi="Calibri"/>
          <w:b/>
          <w:i/>
          <w:sz w:val="22"/>
          <w:szCs w:val="22"/>
        </w:rPr>
        <w:t xml:space="preserve">s mais dans </w:t>
      </w:r>
      <w:r w:rsidR="00F77812" w:rsidRPr="00742597">
        <w:rPr>
          <w:rFonts w:ascii="Calibri" w:hAnsi="Calibri"/>
          <w:b/>
          <w:i/>
          <w:sz w:val="22"/>
          <w:szCs w:val="22"/>
        </w:rPr>
        <w:t>très longtemps</w:t>
      </w:r>
      <w:r w:rsidR="00D81426" w:rsidRPr="00742597">
        <w:rPr>
          <w:rFonts w:ascii="Calibri" w:hAnsi="Calibri"/>
          <w:b/>
          <w:i/>
          <w:sz w:val="22"/>
          <w:szCs w:val="22"/>
        </w:rPr>
        <w:t xml:space="preserve">… </w:t>
      </w:r>
    </w:p>
    <w:p w:rsidR="00CE4622" w:rsidRPr="00742597" w:rsidRDefault="00CE4622" w:rsidP="003A209E">
      <w:pPr>
        <w:jc w:val="both"/>
        <w:rPr>
          <w:rFonts w:ascii="Calibri" w:hAnsi="Calibri"/>
          <w:sz w:val="22"/>
          <w:szCs w:val="22"/>
        </w:rPr>
      </w:pPr>
    </w:p>
    <w:p w:rsidR="00856576" w:rsidRPr="00742597" w:rsidRDefault="00040691" w:rsidP="003A209E">
      <w:pPr>
        <w:jc w:val="both"/>
        <w:rPr>
          <w:rFonts w:ascii="Calibri" w:hAnsi="Calibri"/>
          <w:sz w:val="22"/>
          <w:szCs w:val="22"/>
        </w:rPr>
      </w:pPr>
      <w:r w:rsidRPr="00742597">
        <w:rPr>
          <w:rFonts w:ascii="Calibri" w:hAnsi="Calibri"/>
          <w:sz w:val="22"/>
          <w:szCs w:val="22"/>
        </w:rPr>
        <w:t xml:space="preserve">Dans la cohorte </w:t>
      </w:r>
      <w:proofErr w:type="spellStart"/>
      <w:r w:rsidRPr="00742597">
        <w:rPr>
          <w:rFonts w:ascii="Calibri" w:hAnsi="Calibri"/>
          <w:sz w:val="22"/>
          <w:szCs w:val="22"/>
        </w:rPr>
        <w:t>Eval</w:t>
      </w:r>
      <w:proofErr w:type="spellEnd"/>
      <w:r w:rsidRPr="00742597">
        <w:rPr>
          <w:rFonts w:ascii="Calibri" w:hAnsi="Calibri"/>
          <w:sz w:val="22"/>
          <w:szCs w:val="22"/>
        </w:rPr>
        <w:t>-PLH, o</w:t>
      </w:r>
      <w:r w:rsidR="00F77812" w:rsidRPr="00742597">
        <w:rPr>
          <w:rFonts w:ascii="Calibri" w:hAnsi="Calibri"/>
          <w:sz w:val="22"/>
          <w:szCs w:val="22"/>
        </w:rPr>
        <w:t>n sait s’il y a une demande</w:t>
      </w:r>
      <w:r w:rsidRPr="00742597">
        <w:rPr>
          <w:rFonts w:ascii="Calibri" w:hAnsi="Calibri"/>
          <w:sz w:val="22"/>
          <w:szCs w:val="22"/>
        </w:rPr>
        <w:t xml:space="preserve"> MDPH (</w:t>
      </w:r>
      <w:r w:rsidR="00F77812" w:rsidRPr="00742597">
        <w:rPr>
          <w:rFonts w:ascii="Calibri" w:hAnsi="Calibri"/>
          <w:sz w:val="22"/>
          <w:szCs w:val="22"/>
        </w:rPr>
        <w:t>O/N</w:t>
      </w:r>
      <w:r w:rsidRPr="00742597">
        <w:rPr>
          <w:rFonts w:ascii="Calibri" w:hAnsi="Calibri"/>
          <w:sz w:val="22"/>
          <w:szCs w:val="22"/>
        </w:rPr>
        <w:t>)</w:t>
      </w:r>
      <w:r w:rsidR="00F77812" w:rsidRPr="00742597">
        <w:rPr>
          <w:rFonts w:ascii="Calibri" w:hAnsi="Calibri"/>
          <w:sz w:val="22"/>
          <w:szCs w:val="22"/>
        </w:rPr>
        <w:t xml:space="preserve">, </w:t>
      </w:r>
      <w:r w:rsidRPr="00742597">
        <w:rPr>
          <w:rFonts w:ascii="Calibri" w:hAnsi="Calibri"/>
          <w:sz w:val="22"/>
          <w:szCs w:val="22"/>
        </w:rPr>
        <w:t xml:space="preserve">le type de </w:t>
      </w:r>
      <w:r w:rsidR="00F77812" w:rsidRPr="00742597">
        <w:rPr>
          <w:rFonts w:ascii="Calibri" w:hAnsi="Calibri"/>
          <w:sz w:val="22"/>
          <w:szCs w:val="22"/>
        </w:rPr>
        <w:t xml:space="preserve">prise en charge </w:t>
      </w:r>
      <w:r w:rsidR="00705B5D">
        <w:rPr>
          <w:rFonts w:ascii="Calibri" w:hAnsi="Calibri"/>
          <w:sz w:val="22"/>
          <w:szCs w:val="22"/>
        </w:rPr>
        <w:t xml:space="preserve"> </w:t>
      </w:r>
      <w:r w:rsidR="00F77812" w:rsidRPr="00742597">
        <w:rPr>
          <w:rFonts w:ascii="Calibri" w:hAnsi="Calibri"/>
          <w:sz w:val="22"/>
          <w:szCs w:val="22"/>
        </w:rPr>
        <w:t>(hébergements, prestations actuelles, etc.)</w:t>
      </w:r>
      <w:r w:rsidRPr="00742597">
        <w:rPr>
          <w:rFonts w:ascii="Calibri" w:hAnsi="Calibri"/>
          <w:sz w:val="22"/>
          <w:szCs w:val="22"/>
        </w:rPr>
        <w:t>.</w:t>
      </w:r>
      <w:r w:rsidR="00FD0B47" w:rsidRPr="00742597">
        <w:rPr>
          <w:rFonts w:ascii="Calibri" w:hAnsi="Calibri"/>
          <w:sz w:val="22"/>
          <w:szCs w:val="22"/>
        </w:rPr>
        <w:t>C</w:t>
      </w:r>
      <w:r w:rsidRPr="00742597">
        <w:rPr>
          <w:rFonts w:ascii="Calibri" w:hAnsi="Calibri"/>
          <w:sz w:val="22"/>
          <w:szCs w:val="22"/>
        </w:rPr>
        <w:t xml:space="preserve">es informations sont </w:t>
      </w:r>
      <w:r w:rsidR="00F77812" w:rsidRPr="00742597">
        <w:rPr>
          <w:rFonts w:ascii="Calibri" w:hAnsi="Calibri"/>
          <w:sz w:val="22"/>
          <w:szCs w:val="22"/>
        </w:rPr>
        <w:t>issu</w:t>
      </w:r>
      <w:r w:rsidRPr="00742597">
        <w:rPr>
          <w:rFonts w:ascii="Calibri" w:hAnsi="Calibri"/>
          <w:sz w:val="22"/>
          <w:szCs w:val="22"/>
        </w:rPr>
        <w:t>es</w:t>
      </w:r>
      <w:r w:rsidR="00F77812" w:rsidRPr="00742597">
        <w:rPr>
          <w:rFonts w:ascii="Calibri" w:hAnsi="Calibri"/>
          <w:sz w:val="22"/>
          <w:szCs w:val="22"/>
        </w:rPr>
        <w:t xml:space="preserve"> du questionnaire. Données apportées par le</w:t>
      </w:r>
      <w:r w:rsidR="003A010D" w:rsidRPr="00742597">
        <w:rPr>
          <w:rFonts w:ascii="Calibri" w:hAnsi="Calibri"/>
          <w:sz w:val="22"/>
          <w:szCs w:val="22"/>
        </w:rPr>
        <w:t>s familles et non par les MDPH.</w:t>
      </w:r>
    </w:p>
    <w:p w:rsidR="002A57F7" w:rsidRPr="00742597" w:rsidRDefault="002A57F7" w:rsidP="002A57F7">
      <w:pPr>
        <w:jc w:val="both"/>
        <w:rPr>
          <w:rFonts w:ascii="Calibri" w:hAnsi="Calibri"/>
          <w:sz w:val="22"/>
          <w:szCs w:val="22"/>
        </w:rPr>
      </w:pPr>
    </w:p>
    <w:p w:rsidR="002A57F7" w:rsidRPr="00742597" w:rsidRDefault="002A57F7" w:rsidP="00293B6F">
      <w:pPr>
        <w:pStyle w:val="Paragraphedeliste"/>
        <w:numPr>
          <w:ilvl w:val="0"/>
          <w:numId w:val="13"/>
        </w:numPr>
        <w:jc w:val="both"/>
        <w:rPr>
          <w:rFonts w:ascii="Calibri" w:hAnsi="Calibri"/>
          <w:b/>
          <w:i/>
          <w:color w:val="1F497D" w:themeColor="text2"/>
          <w:sz w:val="22"/>
          <w:szCs w:val="22"/>
        </w:rPr>
      </w:pPr>
      <w:r w:rsidRPr="00742597">
        <w:rPr>
          <w:rFonts w:ascii="Calibri" w:hAnsi="Calibri"/>
          <w:b/>
          <w:i/>
          <w:color w:val="1F497D" w:themeColor="text2"/>
          <w:sz w:val="22"/>
          <w:szCs w:val="22"/>
        </w:rPr>
        <w:t xml:space="preserve">Se rapprocher des MDPH </w:t>
      </w:r>
      <w:r w:rsidR="00CE4622" w:rsidRPr="00742597">
        <w:rPr>
          <w:rFonts w:ascii="Calibri" w:hAnsi="Calibri"/>
          <w:b/>
          <w:i/>
          <w:color w:val="1F497D" w:themeColor="text2"/>
          <w:sz w:val="22"/>
          <w:szCs w:val="22"/>
        </w:rPr>
        <w:t xml:space="preserve">et en sélectionner des citadines et des </w:t>
      </w:r>
      <w:r w:rsidRPr="00742597">
        <w:rPr>
          <w:rFonts w:ascii="Calibri" w:hAnsi="Calibri"/>
          <w:b/>
          <w:i/>
          <w:color w:val="1F497D" w:themeColor="text2"/>
          <w:sz w:val="22"/>
          <w:szCs w:val="22"/>
        </w:rPr>
        <w:t>rural</w:t>
      </w:r>
      <w:r w:rsidR="00CE4622" w:rsidRPr="00742597">
        <w:rPr>
          <w:rFonts w:ascii="Calibri" w:hAnsi="Calibri"/>
          <w:b/>
          <w:i/>
          <w:color w:val="1F497D" w:themeColor="text2"/>
          <w:sz w:val="22"/>
          <w:szCs w:val="22"/>
        </w:rPr>
        <w:t>es</w:t>
      </w:r>
    </w:p>
    <w:p w:rsidR="00DA035C" w:rsidRPr="00742597" w:rsidRDefault="002A57F7" w:rsidP="00293B6F">
      <w:pPr>
        <w:pStyle w:val="Paragraphedeliste"/>
        <w:numPr>
          <w:ilvl w:val="0"/>
          <w:numId w:val="13"/>
        </w:numPr>
        <w:jc w:val="both"/>
        <w:rPr>
          <w:rFonts w:ascii="Calibri" w:hAnsi="Calibri"/>
          <w:b/>
          <w:i/>
          <w:color w:val="1F497D" w:themeColor="text2"/>
          <w:sz w:val="22"/>
          <w:szCs w:val="22"/>
        </w:rPr>
      </w:pPr>
      <w:r w:rsidRPr="00742597">
        <w:rPr>
          <w:rFonts w:ascii="Calibri" w:hAnsi="Calibri"/>
          <w:b/>
          <w:i/>
          <w:color w:val="1F497D" w:themeColor="text2"/>
          <w:sz w:val="22"/>
          <w:szCs w:val="22"/>
        </w:rPr>
        <w:t>S</w:t>
      </w:r>
      <w:r w:rsidR="00DA035C" w:rsidRPr="00742597">
        <w:rPr>
          <w:rFonts w:ascii="Calibri" w:hAnsi="Calibri"/>
          <w:b/>
          <w:i/>
          <w:color w:val="1F497D" w:themeColor="text2"/>
          <w:sz w:val="22"/>
          <w:szCs w:val="22"/>
        </w:rPr>
        <w:t>uperpos</w:t>
      </w:r>
      <w:r w:rsidRPr="00742597">
        <w:rPr>
          <w:rFonts w:ascii="Calibri" w:hAnsi="Calibri"/>
          <w:b/>
          <w:i/>
          <w:color w:val="1F497D" w:themeColor="text2"/>
          <w:sz w:val="22"/>
          <w:szCs w:val="22"/>
        </w:rPr>
        <w:t xml:space="preserve">er les MDPH aux </w:t>
      </w:r>
      <w:r w:rsidR="00DA035C" w:rsidRPr="00742597">
        <w:rPr>
          <w:rFonts w:ascii="Calibri" w:hAnsi="Calibri"/>
          <w:b/>
          <w:i/>
          <w:color w:val="1F497D" w:themeColor="text2"/>
          <w:sz w:val="22"/>
          <w:szCs w:val="22"/>
        </w:rPr>
        <w:t xml:space="preserve">zones de recrutement </w:t>
      </w:r>
      <w:r w:rsidRPr="00742597">
        <w:rPr>
          <w:rFonts w:ascii="Calibri" w:hAnsi="Calibri"/>
          <w:b/>
          <w:i/>
          <w:color w:val="1F497D" w:themeColor="text2"/>
          <w:sz w:val="22"/>
          <w:szCs w:val="22"/>
        </w:rPr>
        <w:t>d’</w:t>
      </w:r>
      <w:proofErr w:type="spellStart"/>
      <w:r w:rsidRPr="00742597">
        <w:rPr>
          <w:rFonts w:ascii="Calibri" w:hAnsi="Calibri"/>
          <w:b/>
          <w:i/>
          <w:color w:val="1F497D" w:themeColor="text2"/>
          <w:sz w:val="22"/>
          <w:szCs w:val="22"/>
        </w:rPr>
        <w:t>Eval-Plh</w:t>
      </w:r>
      <w:proofErr w:type="spellEnd"/>
      <w:r w:rsidRPr="00742597">
        <w:rPr>
          <w:rFonts w:ascii="Calibri" w:hAnsi="Calibri"/>
          <w:b/>
          <w:i/>
          <w:color w:val="1F497D" w:themeColor="text2"/>
          <w:sz w:val="22"/>
          <w:szCs w:val="22"/>
        </w:rPr>
        <w:t xml:space="preserve"> </w:t>
      </w:r>
      <w:r w:rsidR="00BA347D" w:rsidRPr="00742597">
        <w:rPr>
          <w:rFonts w:ascii="Calibri" w:hAnsi="Calibri"/>
          <w:b/>
          <w:i/>
          <w:color w:val="1F497D" w:themeColor="text2"/>
          <w:sz w:val="22"/>
          <w:szCs w:val="22"/>
        </w:rPr>
        <w:t xml:space="preserve"> et les contacter</w:t>
      </w:r>
    </w:p>
    <w:p w:rsidR="00C158A4" w:rsidRPr="00742597" w:rsidRDefault="00C158A4" w:rsidP="003A209E">
      <w:pPr>
        <w:jc w:val="both"/>
        <w:rPr>
          <w:rFonts w:ascii="Calibri" w:hAnsi="Calibri"/>
          <w:sz w:val="22"/>
          <w:szCs w:val="22"/>
        </w:rPr>
      </w:pPr>
    </w:p>
    <w:p w:rsidR="00C158A4" w:rsidRPr="00742597" w:rsidRDefault="00856576" w:rsidP="00293B6F">
      <w:pPr>
        <w:pStyle w:val="Paragraphedeliste"/>
        <w:numPr>
          <w:ilvl w:val="0"/>
          <w:numId w:val="2"/>
        </w:numPr>
        <w:jc w:val="both"/>
        <w:rPr>
          <w:rFonts w:ascii="Calibri" w:hAnsi="Calibri"/>
          <w:b/>
          <w:sz w:val="22"/>
          <w:szCs w:val="22"/>
          <w:u w:val="single"/>
        </w:rPr>
      </w:pPr>
      <w:r w:rsidRPr="00742597">
        <w:rPr>
          <w:rFonts w:ascii="Calibri" w:hAnsi="Calibri"/>
          <w:b/>
          <w:sz w:val="22"/>
          <w:szCs w:val="22"/>
          <w:u w:val="single"/>
        </w:rPr>
        <w:t>D</w:t>
      </w:r>
      <w:r w:rsidR="003A010D" w:rsidRPr="00742597">
        <w:rPr>
          <w:rFonts w:ascii="Calibri" w:hAnsi="Calibri"/>
          <w:b/>
          <w:sz w:val="22"/>
          <w:szCs w:val="22"/>
          <w:u w:val="single"/>
        </w:rPr>
        <w:t xml:space="preserve">ossier </w:t>
      </w:r>
      <w:r w:rsidRPr="00742597">
        <w:rPr>
          <w:rFonts w:ascii="Calibri" w:hAnsi="Calibri"/>
          <w:b/>
          <w:sz w:val="22"/>
          <w:szCs w:val="22"/>
          <w:u w:val="single"/>
        </w:rPr>
        <w:t>M</w:t>
      </w:r>
      <w:r w:rsidR="003A010D" w:rsidRPr="00742597">
        <w:rPr>
          <w:rFonts w:ascii="Calibri" w:hAnsi="Calibri"/>
          <w:b/>
          <w:sz w:val="22"/>
          <w:szCs w:val="22"/>
          <w:u w:val="single"/>
        </w:rPr>
        <w:t xml:space="preserve">édical </w:t>
      </w:r>
      <w:r w:rsidRPr="00742597">
        <w:rPr>
          <w:rFonts w:ascii="Calibri" w:hAnsi="Calibri"/>
          <w:b/>
          <w:sz w:val="22"/>
          <w:szCs w:val="22"/>
          <w:u w:val="single"/>
        </w:rPr>
        <w:t>I</w:t>
      </w:r>
      <w:r w:rsidR="003A010D" w:rsidRPr="00742597">
        <w:rPr>
          <w:rFonts w:ascii="Calibri" w:hAnsi="Calibri"/>
          <w:b/>
          <w:sz w:val="22"/>
          <w:szCs w:val="22"/>
          <w:u w:val="single"/>
        </w:rPr>
        <w:t>nformatisé (via Entrepôts de données de santé)</w:t>
      </w:r>
    </w:p>
    <w:p w:rsidR="009B0F71" w:rsidRPr="00742597" w:rsidRDefault="009B0F71" w:rsidP="003A209E">
      <w:pPr>
        <w:jc w:val="both"/>
        <w:rPr>
          <w:rFonts w:ascii="Calibri" w:hAnsi="Calibri"/>
          <w:sz w:val="22"/>
          <w:szCs w:val="22"/>
        </w:rPr>
      </w:pPr>
      <w:r w:rsidRPr="00742597">
        <w:rPr>
          <w:rFonts w:ascii="Calibri" w:hAnsi="Calibri"/>
          <w:sz w:val="22"/>
          <w:szCs w:val="22"/>
        </w:rPr>
        <w:t>L</w:t>
      </w:r>
      <w:r w:rsidR="00F869F9" w:rsidRPr="00742597">
        <w:rPr>
          <w:rFonts w:ascii="Calibri" w:hAnsi="Calibri"/>
          <w:sz w:val="22"/>
          <w:szCs w:val="22"/>
        </w:rPr>
        <w:t xml:space="preserve">’EDS de l’APHP </w:t>
      </w:r>
      <w:r w:rsidRPr="00742597">
        <w:rPr>
          <w:rFonts w:ascii="Calibri" w:hAnsi="Calibri"/>
          <w:sz w:val="22"/>
          <w:szCs w:val="22"/>
        </w:rPr>
        <w:t>valide</w:t>
      </w:r>
      <w:r w:rsidR="00F869F9" w:rsidRPr="00742597">
        <w:rPr>
          <w:rFonts w:ascii="Calibri" w:hAnsi="Calibri"/>
          <w:sz w:val="22"/>
          <w:szCs w:val="22"/>
        </w:rPr>
        <w:t xml:space="preserve"> des projets de recherche dans les DMI</w:t>
      </w:r>
      <w:r w:rsidRPr="00742597">
        <w:rPr>
          <w:rFonts w:ascii="Calibri" w:hAnsi="Calibri"/>
          <w:sz w:val="22"/>
          <w:szCs w:val="22"/>
        </w:rPr>
        <w:t xml:space="preserve">. Disponibilité de M. JC Dupont </w:t>
      </w:r>
      <w:r w:rsidR="00F869F9" w:rsidRPr="00742597">
        <w:rPr>
          <w:rFonts w:ascii="Calibri" w:hAnsi="Calibri"/>
          <w:sz w:val="22"/>
          <w:szCs w:val="22"/>
        </w:rPr>
        <w:t xml:space="preserve">pour </w:t>
      </w:r>
      <w:r w:rsidR="008E65F0" w:rsidRPr="00742597">
        <w:rPr>
          <w:rFonts w:ascii="Calibri" w:hAnsi="Calibri"/>
          <w:sz w:val="22"/>
          <w:szCs w:val="22"/>
        </w:rPr>
        <w:t>aider au montage d’</w:t>
      </w:r>
      <w:r w:rsidR="00F869F9" w:rsidRPr="00742597">
        <w:rPr>
          <w:rFonts w:ascii="Calibri" w:hAnsi="Calibri"/>
          <w:sz w:val="22"/>
          <w:szCs w:val="22"/>
        </w:rPr>
        <w:t xml:space="preserve">un </w:t>
      </w:r>
      <w:r w:rsidR="008E65F0" w:rsidRPr="00742597">
        <w:rPr>
          <w:rFonts w:ascii="Calibri" w:hAnsi="Calibri"/>
          <w:sz w:val="22"/>
          <w:szCs w:val="22"/>
        </w:rPr>
        <w:t xml:space="preserve">projet de recherche visant à </w:t>
      </w:r>
      <w:r w:rsidR="00F869F9" w:rsidRPr="00742597">
        <w:rPr>
          <w:rFonts w:ascii="Calibri" w:hAnsi="Calibri"/>
          <w:sz w:val="22"/>
          <w:szCs w:val="22"/>
        </w:rPr>
        <w:t xml:space="preserve">regarder dans l’EDS de l’APHP </w:t>
      </w:r>
      <w:r w:rsidRPr="00742597">
        <w:rPr>
          <w:rFonts w:ascii="Calibri" w:hAnsi="Calibri"/>
          <w:sz w:val="22"/>
          <w:szCs w:val="22"/>
        </w:rPr>
        <w:t xml:space="preserve">les </w:t>
      </w:r>
      <w:r w:rsidR="008E65F0" w:rsidRPr="00742597">
        <w:rPr>
          <w:rFonts w:ascii="Calibri" w:hAnsi="Calibri"/>
          <w:sz w:val="22"/>
          <w:szCs w:val="22"/>
        </w:rPr>
        <w:t>possibilités</w:t>
      </w:r>
      <w:r w:rsidRPr="00742597">
        <w:rPr>
          <w:rFonts w:ascii="Calibri" w:hAnsi="Calibri"/>
          <w:sz w:val="22"/>
          <w:szCs w:val="22"/>
        </w:rPr>
        <w:t xml:space="preserve"> de repérage du PLH </w:t>
      </w:r>
      <w:r w:rsidR="008E65F0" w:rsidRPr="00742597">
        <w:rPr>
          <w:rFonts w:ascii="Calibri" w:hAnsi="Calibri"/>
          <w:sz w:val="22"/>
          <w:szCs w:val="22"/>
        </w:rPr>
        <w:t xml:space="preserve">via les </w:t>
      </w:r>
      <w:r w:rsidR="0043137F" w:rsidRPr="00742597">
        <w:rPr>
          <w:rFonts w:ascii="Calibri" w:hAnsi="Calibri"/>
          <w:sz w:val="22"/>
          <w:szCs w:val="22"/>
        </w:rPr>
        <w:t>des outils de reconnaissance textuelle</w:t>
      </w:r>
      <w:r w:rsidRPr="00742597">
        <w:rPr>
          <w:rFonts w:ascii="Calibri" w:hAnsi="Calibri"/>
          <w:sz w:val="22"/>
          <w:szCs w:val="22"/>
        </w:rPr>
        <w:t xml:space="preserve">. </w:t>
      </w:r>
    </w:p>
    <w:p w:rsidR="00546970" w:rsidRPr="00742597" w:rsidRDefault="00546970" w:rsidP="003A209E">
      <w:pPr>
        <w:jc w:val="both"/>
        <w:rPr>
          <w:rFonts w:ascii="Calibri" w:hAnsi="Calibri"/>
          <w:b/>
          <w:i/>
          <w:color w:val="1F497D" w:themeColor="text2"/>
          <w:sz w:val="22"/>
          <w:szCs w:val="22"/>
        </w:rPr>
      </w:pPr>
      <w:r w:rsidRPr="00742597">
        <w:rPr>
          <w:rFonts w:ascii="Calibri" w:hAnsi="Calibri"/>
          <w:b/>
          <w:i/>
          <w:color w:val="1F497D" w:themeColor="text2"/>
          <w:sz w:val="22"/>
          <w:szCs w:val="22"/>
        </w:rPr>
        <w:t xml:space="preserve">Propositions : </w:t>
      </w:r>
    </w:p>
    <w:p w:rsidR="0043137F" w:rsidRPr="00742597" w:rsidRDefault="009B0F71" w:rsidP="003A209E">
      <w:pPr>
        <w:jc w:val="both"/>
        <w:rPr>
          <w:rFonts w:ascii="Calibri" w:hAnsi="Calibri"/>
          <w:b/>
          <w:i/>
          <w:color w:val="1F497D" w:themeColor="text2"/>
          <w:sz w:val="22"/>
          <w:szCs w:val="22"/>
        </w:rPr>
      </w:pPr>
      <w:r w:rsidRPr="00742597">
        <w:rPr>
          <w:rFonts w:ascii="Calibri" w:hAnsi="Calibri"/>
          <w:b/>
          <w:i/>
          <w:color w:val="1F497D" w:themeColor="text2"/>
          <w:sz w:val="22"/>
          <w:szCs w:val="22"/>
        </w:rPr>
        <w:t xml:space="preserve">=&gt; </w:t>
      </w:r>
      <w:r w:rsidR="00253F7B" w:rsidRPr="00742597">
        <w:rPr>
          <w:rFonts w:ascii="Calibri" w:hAnsi="Calibri"/>
          <w:b/>
          <w:i/>
          <w:color w:val="1F497D" w:themeColor="text2"/>
          <w:sz w:val="22"/>
          <w:szCs w:val="22"/>
        </w:rPr>
        <w:t xml:space="preserve">constituer un groupe de travail dédié </w:t>
      </w:r>
      <w:r w:rsidRPr="00742597">
        <w:rPr>
          <w:rFonts w:ascii="Calibri" w:hAnsi="Calibri"/>
          <w:b/>
          <w:i/>
          <w:color w:val="1F497D" w:themeColor="text2"/>
          <w:sz w:val="22"/>
          <w:szCs w:val="22"/>
        </w:rPr>
        <w:t xml:space="preserve">avec </w:t>
      </w:r>
      <w:r w:rsidR="0043137F" w:rsidRPr="00742597">
        <w:rPr>
          <w:rFonts w:ascii="Calibri" w:hAnsi="Calibri"/>
          <w:b/>
          <w:i/>
          <w:color w:val="1F497D" w:themeColor="text2"/>
          <w:sz w:val="22"/>
          <w:szCs w:val="22"/>
        </w:rPr>
        <w:t xml:space="preserve">ce type d’approche </w:t>
      </w:r>
      <w:r w:rsidR="0076676F" w:rsidRPr="00742597">
        <w:rPr>
          <w:rFonts w:ascii="Calibri" w:hAnsi="Calibri"/>
          <w:b/>
          <w:i/>
          <w:color w:val="1F497D" w:themeColor="text2"/>
          <w:sz w:val="22"/>
          <w:szCs w:val="22"/>
        </w:rPr>
        <w:t xml:space="preserve">en complémentarité du recours au </w:t>
      </w:r>
      <w:r w:rsidR="002D0BB1" w:rsidRPr="00742597">
        <w:rPr>
          <w:rFonts w:ascii="Calibri" w:hAnsi="Calibri"/>
          <w:b/>
          <w:i/>
          <w:color w:val="1F497D" w:themeColor="text2"/>
          <w:sz w:val="22"/>
          <w:szCs w:val="22"/>
        </w:rPr>
        <w:t>SNIIRAM</w:t>
      </w:r>
      <w:r w:rsidR="0076676F" w:rsidRPr="00742597">
        <w:rPr>
          <w:rFonts w:ascii="Calibri" w:hAnsi="Calibri"/>
          <w:b/>
          <w:i/>
          <w:color w:val="1F497D" w:themeColor="text2"/>
          <w:sz w:val="22"/>
          <w:szCs w:val="22"/>
        </w:rPr>
        <w:t xml:space="preserve"> </w:t>
      </w:r>
      <w:r w:rsidR="0043137F" w:rsidRPr="00742597">
        <w:rPr>
          <w:rFonts w:ascii="Calibri" w:hAnsi="Calibri"/>
          <w:b/>
          <w:i/>
          <w:color w:val="1F497D" w:themeColor="text2"/>
          <w:sz w:val="22"/>
          <w:szCs w:val="22"/>
        </w:rPr>
        <w:t xml:space="preserve">pour </w:t>
      </w:r>
      <w:r w:rsidR="0076676F" w:rsidRPr="00742597">
        <w:rPr>
          <w:rFonts w:ascii="Calibri" w:hAnsi="Calibri"/>
          <w:b/>
          <w:i/>
          <w:color w:val="1F497D" w:themeColor="text2"/>
          <w:sz w:val="22"/>
          <w:szCs w:val="22"/>
        </w:rPr>
        <w:t>sa</w:t>
      </w:r>
      <w:r w:rsidR="0043137F" w:rsidRPr="00742597">
        <w:rPr>
          <w:rFonts w:ascii="Calibri" w:hAnsi="Calibri"/>
          <w:b/>
          <w:i/>
          <w:color w:val="1F497D" w:themeColor="text2"/>
          <w:sz w:val="22"/>
          <w:szCs w:val="22"/>
        </w:rPr>
        <w:t xml:space="preserve">voir qui on raterait </w:t>
      </w:r>
      <w:r w:rsidRPr="00742597">
        <w:rPr>
          <w:rFonts w:ascii="Calibri" w:hAnsi="Calibri"/>
          <w:b/>
          <w:i/>
          <w:color w:val="1F497D" w:themeColor="text2"/>
          <w:sz w:val="22"/>
          <w:szCs w:val="22"/>
        </w:rPr>
        <w:t>avec l’algorithme</w:t>
      </w:r>
      <w:r w:rsidR="001C6CDB">
        <w:rPr>
          <w:rFonts w:ascii="Calibri" w:hAnsi="Calibri"/>
          <w:b/>
          <w:i/>
          <w:color w:val="1F497D" w:themeColor="text2"/>
          <w:sz w:val="22"/>
          <w:szCs w:val="22"/>
        </w:rPr>
        <w:t>.</w:t>
      </w:r>
      <w:r w:rsidRPr="00742597">
        <w:rPr>
          <w:rFonts w:ascii="Calibri" w:hAnsi="Calibri"/>
          <w:b/>
          <w:i/>
          <w:color w:val="1F497D" w:themeColor="text2"/>
          <w:sz w:val="22"/>
          <w:szCs w:val="22"/>
        </w:rPr>
        <w:t xml:space="preserve"> </w:t>
      </w:r>
    </w:p>
    <w:p w:rsidR="0076676F" w:rsidRPr="00742597" w:rsidRDefault="0076676F" w:rsidP="009B0F71">
      <w:pPr>
        <w:jc w:val="both"/>
        <w:rPr>
          <w:rFonts w:ascii="Calibri" w:hAnsi="Calibri"/>
          <w:sz w:val="22"/>
          <w:szCs w:val="22"/>
        </w:rPr>
      </w:pPr>
    </w:p>
    <w:p w:rsidR="0076676F" w:rsidRPr="00742597" w:rsidRDefault="0076676F" w:rsidP="0076676F">
      <w:pPr>
        <w:pBdr>
          <w:top w:val="single" w:sz="4" w:space="1" w:color="auto"/>
          <w:left w:val="single" w:sz="4" w:space="4" w:color="auto"/>
          <w:bottom w:val="single" w:sz="4" w:space="1" w:color="auto"/>
          <w:right w:val="single" w:sz="4" w:space="4" w:color="auto"/>
        </w:pBdr>
        <w:shd w:val="clear" w:color="auto" w:fill="C0504D" w:themeFill="accent2"/>
        <w:jc w:val="both"/>
        <w:rPr>
          <w:rFonts w:ascii="Calibri" w:hAnsi="Calibri"/>
          <w:color w:val="FFFFFF" w:themeColor="background1"/>
          <w:sz w:val="22"/>
          <w:szCs w:val="22"/>
        </w:rPr>
      </w:pPr>
      <w:r w:rsidRPr="00742597">
        <w:rPr>
          <w:rFonts w:ascii="Calibri" w:hAnsi="Calibri"/>
          <w:b/>
          <w:color w:val="FFFFFF" w:themeColor="background1"/>
          <w:sz w:val="22"/>
          <w:szCs w:val="22"/>
        </w:rPr>
        <w:t>Avis du GR </w:t>
      </w:r>
      <w:proofErr w:type="gramStart"/>
      <w:r w:rsidRPr="00742597">
        <w:rPr>
          <w:rFonts w:ascii="Calibri" w:hAnsi="Calibri"/>
          <w:b/>
          <w:color w:val="FFFFFF" w:themeColor="background1"/>
          <w:sz w:val="22"/>
          <w:szCs w:val="22"/>
        </w:rPr>
        <w:t xml:space="preserve">:  </w:t>
      </w:r>
      <w:r w:rsidR="009B0F71" w:rsidRPr="00742597">
        <w:rPr>
          <w:rFonts w:ascii="Calibri" w:hAnsi="Calibri"/>
          <w:b/>
          <w:color w:val="FFFFFF" w:themeColor="background1"/>
          <w:sz w:val="22"/>
          <w:szCs w:val="22"/>
        </w:rPr>
        <w:t>Il</w:t>
      </w:r>
      <w:proofErr w:type="gramEnd"/>
      <w:r w:rsidR="009B0F71" w:rsidRPr="00742597">
        <w:rPr>
          <w:rFonts w:ascii="Calibri" w:hAnsi="Calibri"/>
          <w:b/>
          <w:color w:val="FFFFFF" w:themeColor="background1"/>
          <w:sz w:val="22"/>
          <w:szCs w:val="22"/>
        </w:rPr>
        <w:t xml:space="preserve"> y a tout un sujet de recherche autour du repérage du PLH que ce soit </w:t>
      </w:r>
      <w:r w:rsidRPr="00742597">
        <w:rPr>
          <w:rFonts w:ascii="Calibri" w:hAnsi="Calibri"/>
          <w:b/>
          <w:color w:val="FFFFFF" w:themeColor="background1"/>
          <w:sz w:val="22"/>
          <w:szCs w:val="22"/>
        </w:rPr>
        <w:t>dans</w:t>
      </w:r>
      <w:r w:rsidR="009B0F71" w:rsidRPr="00742597">
        <w:rPr>
          <w:rFonts w:ascii="Calibri" w:hAnsi="Calibri"/>
          <w:b/>
          <w:color w:val="FFFFFF" w:themeColor="background1"/>
          <w:sz w:val="22"/>
          <w:szCs w:val="22"/>
        </w:rPr>
        <w:t xml:space="preserve"> le SNIIRAM</w:t>
      </w:r>
      <w:r w:rsidRPr="00742597">
        <w:rPr>
          <w:rFonts w:ascii="Calibri" w:hAnsi="Calibri"/>
          <w:b/>
          <w:color w:val="FFFFFF" w:themeColor="background1"/>
          <w:sz w:val="22"/>
          <w:szCs w:val="22"/>
        </w:rPr>
        <w:t xml:space="preserve">, </w:t>
      </w:r>
      <w:r w:rsidR="009B0F71" w:rsidRPr="00742597">
        <w:rPr>
          <w:rFonts w:ascii="Calibri" w:hAnsi="Calibri"/>
          <w:b/>
          <w:color w:val="FFFFFF" w:themeColor="background1"/>
          <w:sz w:val="22"/>
          <w:szCs w:val="22"/>
        </w:rPr>
        <w:t xml:space="preserve">les </w:t>
      </w:r>
      <w:r w:rsidRPr="00742597">
        <w:rPr>
          <w:rFonts w:ascii="Calibri" w:hAnsi="Calibri"/>
          <w:b/>
          <w:color w:val="FFFFFF" w:themeColor="background1"/>
          <w:sz w:val="22"/>
          <w:szCs w:val="22"/>
        </w:rPr>
        <w:t>entrep</w:t>
      </w:r>
      <w:r w:rsidR="004A26B1" w:rsidRPr="00742597">
        <w:rPr>
          <w:rFonts w:ascii="Calibri" w:hAnsi="Calibri"/>
          <w:b/>
          <w:color w:val="FFFFFF" w:themeColor="background1"/>
          <w:sz w:val="22"/>
          <w:szCs w:val="22"/>
        </w:rPr>
        <w:t>ô</w:t>
      </w:r>
      <w:r w:rsidRPr="00742597">
        <w:rPr>
          <w:rFonts w:ascii="Calibri" w:hAnsi="Calibri"/>
          <w:b/>
          <w:color w:val="FFFFFF" w:themeColor="background1"/>
          <w:sz w:val="22"/>
          <w:szCs w:val="22"/>
        </w:rPr>
        <w:t>ts de données de santé qui nécessiterait des travaux de recherche plus approfondis</w:t>
      </w:r>
      <w:r w:rsidR="004A26B1" w:rsidRPr="00742597">
        <w:rPr>
          <w:rFonts w:ascii="Calibri" w:hAnsi="Calibri"/>
          <w:b/>
          <w:color w:val="FFFFFF" w:themeColor="background1"/>
          <w:sz w:val="22"/>
          <w:szCs w:val="22"/>
        </w:rPr>
        <w:t xml:space="preserve"> (via un AAP ?/ un GT ?)</w:t>
      </w:r>
      <w:r w:rsidRPr="00742597">
        <w:rPr>
          <w:rFonts w:ascii="Calibri" w:hAnsi="Calibri"/>
          <w:b/>
          <w:color w:val="FFFFFF" w:themeColor="background1"/>
          <w:sz w:val="22"/>
          <w:szCs w:val="22"/>
        </w:rPr>
        <w:t>. Il faudrait également plus de précisions sur la disponibilité des données MDPH pour poursuivre plus en avant la réflexion.</w:t>
      </w:r>
      <w:r w:rsidR="00A12EAF" w:rsidRPr="00742597">
        <w:rPr>
          <w:rFonts w:ascii="Calibri" w:hAnsi="Calibri"/>
          <w:b/>
          <w:color w:val="FFFFFF" w:themeColor="background1"/>
          <w:sz w:val="22"/>
          <w:szCs w:val="22"/>
        </w:rPr>
        <w:t xml:space="preserve"> </w:t>
      </w:r>
      <w:r w:rsidR="004A26B1" w:rsidRPr="00742597">
        <w:rPr>
          <w:rFonts w:ascii="Calibri" w:hAnsi="Calibri"/>
          <w:b/>
          <w:color w:val="FFFFFF" w:themeColor="background1"/>
          <w:sz w:val="22"/>
          <w:szCs w:val="22"/>
        </w:rPr>
        <w:t>Un RDV avec la CNSA sera demandé.</w:t>
      </w:r>
    </w:p>
    <w:p w:rsidR="009B0F71" w:rsidRPr="00742597" w:rsidRDefault="009B0F71" w:rsidP="003A209E">
      <w:pPr>
        <w:jc w:val="both"/>
        <w:rPr>
          <w:rFonts w:ascii="Calibri" w:hAnsi="Calibri"/>
          <w:sz w:val="22"/>
          <w:szCs w:val="22"/>
        </w:rPr>
      </w:pPr>
    </w:p>
    <w:p w:rsidR="009B0F71" w:rsidRPr="00742597" w:rsidRDefault="0043137F" w:rsidP="00293B6F">
      <w:pPr>
        <w:pStyle w:val="Paragraphedeliste"/>
        <w:numPr>
          <w:ilvl w:val="0"/>
          <w:numId w:val="8"/>
        </w:numPr>
        <w:jc w:val="both"/>
        <w:rPr>
          <w:rFonts w:ascii="Calibri" w:hAnsi="Calibri"/>
          <w:b/>
          <w:sz w:val="22"/>
          <w:szCs w:val="22"/>
          <w:u w:val="single"/>
        </w:rPr>
      </w:pPr>
      <w:r w:rsidRPr="00742597">
        <w:rPr>
          <w:rFonts w:ascii="Calibri" w:hAnsi="Calibri"/>
          <w:b/>
          <w:sz w:val="22"/>
          <w:szCs w:val="22"/>
          <w:u w:val="single"/>
        </w:rPr>
        <w:t xml:space="preserve">SI des </w:t>
      </w:r>
      <w:r w:rsidR="002F1CC8">
        <w:rPr>
          <w:rFonts w:ascii="Calibri" w:hAnsi="Calibri"/>
          <w:b/>
          <w:sz w:val="22"/>
          <w:szCs w:val="22"/>
          <w:u w:val="single"/>
        </w:rPr>
        <w:t>E</w:t>
      </w:r>
      <w:r w:rsidRPr="00742597">
        <w:rPr>
          <w:rFonts w:ascii="Calibri" w:hAnsi="Calibri"/>
          <w:b/>
          <w:sz w:val="22"/>
          <w:szCs w:val="22"/>
          <w:u w:val="single"/>
        </w:rPr>
        <w:t>SMS</w:t>
      </w:r>
      <w:r w:rsidR="003A010D" w:rsidRPr="00742597">
        <w:rPr>
          <w:rFonts w:ascii="Calibri" w:hAnsi="Calibri"/>
          <w:b/>
          <w:sz w:val="22"/>
          <w:szCs w:val="22"/>
          <w:u w:val="single"/>
        </w:rPr>
        <w:t> </w:t>
      </w:r>
    </w:p>
    <w:p w:rsidR="00CE06CA" w:rsidRPr="00742597" w:rsidRDefault="003A010D" w:rsidP="003A209E">
      <w:pPr>
        <w:jc w:val="both"/>
        <w:rPr>
          <w:rFonts w:ascii="Calibri" w:hAnsi="Calibri"/>
          <w:sz w:val="22"/>
          <w:szCs w:val="22"/>
        </w:rPr>
      </w:pPr>
      <w:r w:rsidRPr="00742597">
        <w:rPr>
          <w:rFonts w:ascii="Calibri" w:hAnsi="Calibri"/>
          <w:sz w:val="22"/>
          <w:szCs w:val="22"/>
        </w:rPr>
        <w:lastRenderedPageBreak/>
        <w:t xml:space="preserve">Modification des SI des ESMS (avec </w:t>
      </w:r>
      <w:proofErr w:type="spellStart"/>
      <w:r w:rsidRPr="00742597">
        <w:rPr>
          <w:rFonts w:ascii="Calibri" w:hAnsi="Calibri"/>
          <w:sz w:val="22"/>
          <w:szCs w:val="22"/>
        </w:rPr>
        <w:t>Serafin</w:t>
      </w:r>
      <w:proofErr w:type="spellEnd"/>
      <w:r w:rsidRPr="00742597">
        <w:rPr>
          <w:rFonts w:ascii="Calibri" w:hAnsi="Calibri"/>
          <w:sz w:val="22"/>
          <w:szCs w:val="22"/>
        </w:rPr>
        <w:t>-PH) avec c</w:t>
      </w:r>
      <w:r w:rsidR="009B0F71" w:rsidRPr="00742597">
        <w:rPr>
          <w:rFonts w:ascii="Calibri" w:hAnsi="Calibri"/>
          <w:sz w:val="22"/>
          <w:szCs w:val="22"/>
        </w:rPr>
        <w:t xml:space="preserve">onstruction </w:t>
      </w:r>
      <w:r w:rsidRPr="00742597">
        <w:rPr>
          <w:rFonts w:ascii="Calibri" w:hAnsi="Calibri"/>
          <w:sz w:val="22"/>
          <w:szCs w:val="22"/>
        </w:rPr>
        <w:t xml:space="preserve">en cours </w:t>
      </w:r>
      <w:r w:rsidR="009B0F71" w:rsidRPr="00742597">
        <w:rPr>
          <w:rFonts w:ascii="Calibri" w:hAnsi="Calibri"/>
          <w:sz w:val="22"/>
          <w:szCs w:val="22"/>
        </w:rPr>
        <w:t>d’un référentiel commun</w:t>
      </w:r>
      <w:r w:rsidRPr="00742597">
        <w:rPr>
          <w:rFonts w:ascii="Calibri" w:hAnsi="Calibri"/>
          <w:sz w:val="22"/>
          <w:szCs w:val="22"/>
        </w:rPr>
        <w:t>. </w:t>
      </w:r>
      <w:r w:rsidR="009B0F71" w:rsidRPr="00742597">
        <w:rPr>
          <w:rFonts w:ascii="Calibri" w:hAnsi="Calibri"/>
          <w:sz w:val="22"/>
          <w:szCs w:val="22"/>
        </w:rPr>
        <w:t>I</w:t>
      </w:r>
      <w:r w:rsidR="00CE06CA" w:rsidRPr="00742597">
        <w:rPr>
          <w:rFonts w:ascii="Calibri" w:hAnsi="Calibri"/>
          <w:sz w:val="22"/>
          <w:szCs w:val="22"/>
        </w:rPr>
        <w:t>nteropérabilité</w:t>
      </w:r>
      <w:r w:rsidR="009B0F71" w:rsidRPr="00742597">
        <w:rPr>
          <w:rFonts w:ascii="Calibri" w:hAnsi="Calibri"/>
          <w:sz w:val="22"/>
          <w:szCs w:val="22"/>
        </w:rPr>
        <w:t xml:space="preserve"> très probable avec le </w:t>
      </w:r>
      <w:r w:rsidR="00CE06CA" w:rsidRPr="00742597">
        <w:rPr>
          <w:rFonts w:ascii="Calibri" w:hAnsi="Calibri"/>
          <w:sz w:val="22"/>
          <w:szCs w:val="22"/>
        </w:rPr>
        <w:t xml:space="preserve">SI MDPH. </w:t>
      </w:r>
      <w:r w:rsidR="00F05B39" w:rsidRPr="00742597">
        <w:rPr>
          <w:rFonts w:ascii="Calibri" w:hAnsi="Calibri"/>
          <w:sz w:val="22"/>
          <w:szCs w:val="22"/>
        </w:rPr>
        <w:t>Dans cette hypothèse</w:t>
      </w:r>
      <w:r w:rsidR="00CE06CA" w:rsidRPr="00742597">
        <w:rPr>
          <w:rFonts w:ascii="Calibri" w:hAnsi="Calibri"/>
          <w:sz w:val="22"/>
          <w:szCs w:val="22"/>
        </w:rPr>
        <w:t xml:space="preserve">, on pourrait retrouver </w:t>
      </w:r>
      <w:r w:rsidR="002D0BB1">
        <w:rPr>
          <w:rFonts w:ascii="Calibri" w:hAnsi="Calibri"/>
          <w:sz w:val="22"/>
          <w:szCs w:val="22"/>
        </w:rPr>
        <w:t>les personnes polyhandicapées</w:t>
      </w:r>
      <w:r w:rsidR="002D0BB1" w:rsidRPr="00742597">
        <w:rPr>
          <w:rFonts w:ascii="Calibri" w:hAnsi="Calibri"/>
          <w:sz w:val="22"/>
          <w:szCs w:val="22"/>
        </w:rPr>
        <w:t xml:space="preserve"> </w:t>
      </w:r>
      <w:r w:rsidR="00CE06CA" w:rsidRPr="00742597">
        <w:rPr>
          <w:rFonts w:ascii="Calibri" w:hAnsi="Calibri"/>
          <w:sz w:val="22"/>
          <w:szCs w:val="22"/>
        </w:rPr>
        <w:t>qui ne sont pas rentré</w:t>
      </w:r>
      <w:r w:rsidR="002D0BB1">
        <w:rPr>
          <w:rFonts w:ascii="Calibri" w:hAnsi="Calibri"/>
          <w:sz w:val="22"/>
          <w:szCs w:val="22"/>
        </w:rPr>
        <w:t>e</w:t>
      </w:r>
      <w:r w:rsidR="00CE06CA" w:rsidRPr="00742597">
        <w:rPr>
          <w:rFonts w:ascii="Calibri" w:hAnsi="Calibri"/>
          <w:sz w:val="22"/>
          <w:szCs w:val="22"/>
        </w:rPr>
        <w:t>s</w:t>
      </w:r>
      <w:r w:rsidR="009B0F71" w:rsidRPr="00742597">
        <w:rPr>
          <w:rFonts w:ascii="Calibri" w:hAnsi="Calibri"/>
          <w:sz w:val="22"/>
          <w:szCs w:val="22"/>
        </w:rPr>
        <w:t xml:space="preserve"> dans les </w:t>
      </w:r>
      <w:r w:rsidR="002D0BB1">
        <w:rPr>
          <w:rFonts w:ascii="Calibri" w:hAnsi="Calibri"/>
          <w:sz w:val="22"/>
          <w:szCs w:val="22"/>
        </w:rPr>
        <w:t xml:space="preserve">dossiers </w:t>
      </w:r>
      <w:r w:rsidR="009B0F71" w:rsidRPr="00742597">
        <w:rPr>
          <w:rFonts w:ascii="Calibri" w:hAnsi="Calibri"/>
          <w:sz w:val="22"/>
          <w:szCs w:val="22"/>
        </w:rPr>
        <w:t>MDPH</w:t>
      </w:r>
      <w:r w:rsidRPr="00742597">
        <w:rPr>
          <w:rFonts w:ascii="Calibri" w:hAnsi="Calibri"/>
          <w:sz w:val="22"/>
          <w:szCs w:val="22"/>
        </w:rPr>
        <w:t xml:space="preserve"> (le stock)</w:t>
      </w:r>
      <w:r w:rsidR="00CE06CA" w:rsidRPr="00742597">
        <w:rPr>
          <w:rFonts w:ascii="Calibri" w:hAnsi="Calibri"/>
          <w:sz w:val="22"/>
          <w:szCs w:val="22"/>
        </w:rPr>
        <w:t xml:space="preserve">. </w:t>
      </w:r>
      <w:r w:rsidR="00F05B39" w:rsidRPr="00742597">
        <w:rPr>
          <w:rFonts w:ascii="Calibri" w:hAnsi="Calibri"/>
          <w:sz w:val="22"/>
          <w:szCs w:val="22"/>
        </w:rPr>
        <w:t>Echéance&gt; 5 ans</w:t>
      </w:r>
    </w:p>
    <w:p w:rsidR="00B71370" w:rsidRPr="00742597" w:rsidRDefault="00B71370" w:rsidP="003A209E">
      <w:pPr>
        <w:jc w:val="both"/>
        <w:rPr>
          <w:rFonts w:ascii="Calibri" w:hAnsi="Calibri"/>
          <w:sz w:val="22"/>
          <w:szCs w:val="22"/>
        </w:rPr>
      </w:pPr>
    </w:p>
    <w:p w:rsidR="003A010D" w:rsidRPr="00742597" w:rsidRDefault="003A010D" w:rsidP="00F05B39">
      <w:pPr>
        <w:pStyle w:val="Paragraphedeliste"/>
        <w:ind w:left="0"/>
        <w:jc w:val="both"/>
        <w:rPr>
          <w:rFonts w:ascii="Calibri" w:hAnsi="Calibri"/>
          <w:sz w:val="22"/>
          <w:szCs w:val="22"/>
        </w:rPr>
      </w:pPr>
      <w:r w:rsidRPr="00742597">
        <w:rPr>
          <w:rFonts w:ascii="Calibri" w:hAnsi="Calibri"/>
          <w:sz w:val="22"/>
          <w:szCs w:val="22"/>
        </w:rPr>
        <w:t xml:space="preserve">Les </w:t>
      </w:r>
      <w:r w:rsidRPr="00113AC3">
        <w:rPr>
          <w:rFonts w:ascii="Calibri" w:hAnsi="Calibri"/>
          <w:b/>
          <w:sz w:val="22"/>
          <w:szCs w:val="22"/>
          <w:u w:val="single"/>
        </w:rPr>
        <w:t>aut</w:t>
      </w:r>
      <w:r w:rsidRPr="00742597">
        <w:rPr>
          <w:rFonts w:ascii="Calibri" w:hAnsi="Calibri"/>
          <w:b/>
          <w:sz w:val="22"/>
          <w:szCs w:val="22"/>
          <w:u w:val="single"/>
        </w:rPr>
        <w:t>res pistes</w:t>
      </w:r>
      <w:r w:rsidRPr="00742597">
        <w:rPr>
          <w:rFonts w:ascii="Calibri" w:hAnsi="Calibri"/>
          <w:sz w:val="22"/>
          <w:szCs w:val="22"/>
        </w:rPr>
        <w:t> n’ont pas été retenues (</w:t>
      </w:r>
      <w:proofErr w:type="spellStart"/>
      <w:r w:rsidRPr="00742597">
        <w:rPr>
          <w:rFonts w:ascii="Calibri" w:hAnsi="Calibri"/>
          <w:sz w:val="22"/>
          <w:szCs w:val="22"/>
        </w:rPr>
        <w:t>CépiDC</w:t>
      </w:r>
      <w:proofErr w:type="spellEnd"/>
      <w:r w:rsidRPr="00742597">
        <w:rPr>
          <w:rFonts w:ascii="Calibri" w:hAnsi="Calibri"/>
          <w:sz w:val="22"/>
          <w:szCs w:val="22"/>
        </w:rPr>
        <w:t xml:space="preserve">, BNDMR, future base de données du Groupement National de Coopération des Handicaps Rares, TGI).  A noter le </w:t>
      </w:r>
      <w:proofErr w:type="spellStart"/>
      <w:r w:rsidRPr="00742597">
        <w:rPr>
          <w:rFonts w:ascii="Calibri" w:hAnsi="Calibri"/>
          <w:sz w:val="22"/>
          <w:szCs w:val="22"/>
        </w:rPr>
        <w:t>CépiDC</w:t>
      </w:r>
      <w:proofErr w:type="spellEnd"/>
      <w:r w:rsidRPr="00742597">
        <w:rPr>
          <w:rFonts w:ascii="Calibri" w:hAnsi="Calibri"/>
          <w:sz w:val="22"/>
          <w:szCs w:val="22"/>
        </w:rPr>
        <w:t xml:space="preserve"> pourrait toutefois constituer une source intéressante à interroger pour reconstitution de parcours de personnes déjà dans les cohortes (pour savoir s’ils sont morts ou vivants ou </w:t>
      </w:r>
      <w:r w:rsidR="002D0BB1">
        <w:rPr>
          <w:rFonts w:ascii="Calibri" w:hAnsi="Calibri"/>
          <w:sz w:val="22"/>
          <w:szCs w:val="22"/>
        </w:rPr>
        <w:t>perdus de vue</w:t>
      </w:r>
      <w:r w:rsidRPr="00742597">
        <w:rPr>
          <w:rFonts w:ascii="Calibri" w:hAnsi="Calibri"/>
          <w:sz w:val="22"/>
          <w:szCs w:val="22"/>
        </w:rPr>
        <w:t xml:space="preserve">). La cohorte va démarrer avec un biais de survie de fait.  </w:t>
      </w:r>
    </w:p>
    <w:p w:rsidR="002F5806" w:rsidRPr="00742597" w:rsidRDefault="002F5806" w:rsidP="003A209E">
      <w:pPr>
        <w:jc w:val="both"/>
        <w:rPr>
          <w:rFonts w:ascii="Calibri" w:hAnsi="Calibri"/>
          <w:sz w:val="22"/>
          <w:szCs w:val="22"/>
        </w:rPr>
      </w:pPr>
    </w:p>
    <w:p w:rsidR="00A039AF" w:rsidRPr="00742597" w:rsidRDefault="00A039AF" w:rsidP="00A039AF">
      <w:pPr>
        <w:pBdr>
          <w:top w:val="single" w:sz="4" w:space="1" w:color="auto"/>
          <w:left w:val="single" w:sz="4" w:space="4" w:color="auto"/>
          <w:bottom w:val="single" w:sz="4" w:space="1" w:color="auto"/>
          <w:right w:val="single" w:sz="4" w:space="4" w:color="auto"/>
        </w:pBdr>
        <w:shd w:val="clear" w:color="auto" w:fill="C0504D" w:themeFill="accent2"/>
        <w:jc w:val="both"/>
        <w:rPr>
          <w:rFonts w:ascii="Calibri" w:hAnsi="Calibri"/>
          <w:b/>
          <w:color w:val="FFFFFF" w:themeColor="background1"/>
          <w:sz w:val="22"/>
          <w:szCs w:val="22"/>
        </w:rPr>
      </w:pPr>
      <w:r w:rsidRPr="00742597">
        <w:rPr>
          <w:rFonts w:ascii="Calibri" w:hAnsi="Calibri"/>
          <w:b/>
          <w:color w:val="FFFFFF" w:themeColor="background1"/>
          <w:sz w:val="22"/>
          <w:szCs w:val="22"/>
          <w:u w:val="single"/>
        </w:rPr>
        <w:t>Avis du GR :</w:t>
      </w:r>
      <w:r w:rsidRPr="00742597">
        <w:rPr>
          <w:rFonts w:ascii="Calibri" w:hAnsi="Calibri"/>
          <w:b/>
          <w:color w:val="FFFFFF" w:themeColor="background1"/>
          <w:sz w:val="22"/>
          <w:szCs w:val="22"/>
        </w:rPr>
        <w:t xml:space="preserve"> </w:t>
      </w:r>
      <w:r w:rsidR="008E61B9" w:rsidRPr="00742597">
        <w:rPr>
          <w:rFonts w:ascii="Calibri" w:hAnsi="Calibri"/>
          <w:b/>
          <w:color w:val="FFFFFF" w:themeColor="background1"/>
          <w:sz w:val="22"/>
          <w:szCs w:val="22"/>
        </w:rPr>
        <w:t>Au total, i</w:t>
      </w:r>
      <w:r w:rsidRPr="00742597">
        <w:rPr>
          <w:rFonts w:ascii="Calibri" w:hAnsi="Calibri"/>
          <w:b/>
          <w:color w:val="FFFFFF" w:themeColor="background1"/>
          <w:sz w:val="22"/>
          <w:szCs w:val="22"/>
        </w:rPr>
        <w:t>l n’existe actuellement aucun dispositif permettant de couvrir l’ensemble des problématiques et de répondre à toutes les questions.</w:t>
      </w:r>
    </w:p>
    <w:p w:rsidR="00A039AF" w:rsidRPr="00742597" w:rsidRDefault="00A039AF" w:rsidP="003A209E">
      <w:pPr>
        <w:jc w:val="both"/>
        <w:rPr>
          <w:rFonts w:ascii="Calibri" w:hAnsi="Calibri"/>
          <w:sz w:val="22"/>
          <w:szCs w:val="22"/>
        </w:rPr>
      </w:pPr>
    </w:p>
    <w:p w:rsidR="002F5806" w:rsidRPr="00742597" w:rsidRDefault="002F5806" w:rsidP="002F5806">
      <w:pPr>
        <w:pBdr>
          <w:top w:val="single" w:sz="12" w:space="1" w:color="C0504D" w:themeColor="accent2"/>
          <w:left w:val="single" w:sz="12" w:space="4" w:color="C0504D" w:themeColor="accent2"/>
          <w:bottom w:val="single" w:sz="12" w:space="0" w:color="C0504D" w:themeColor="accent2"/>
          <w:right w:val="single" w:sz="12" w:space="4" w:color="C0504D" w:themeColor="accent2"/>
        </w:pBdr>
        <w:rPr>
          <w:rFonts w:ascii="Calibri" w:hAnsi="Calibri"/>
          <w:b/>
          <w:i/>
          <w:color w:val="C00000"/>
          <w:sz w:val="22"/>
          <w:szCs w:val="22"/>
        </w:rPr>
      </w:pPr>
      <w:r w:rsidRPr="00742597">
        <w:rPr>
          <w:rFonts w:ascii="Calibri" w:hAnsi="Calibri"/>
          <w:b/>
          <w:i/>
          <w:color w:val="C00000"/>
          <w:sz w:val="22"/>
          <w:szCs w:val="22"/>
        </w:rPr>
        <w:t xml:space="preserve">IV. Quelle </w:t>
      </w:r>
      <w:r w:rsidR="00E476A1" w:rsidRPr="00742597">
        <w:rPr>
          <w:rFonts w:ascii="Calibri" w:hAnsi="Calibri"/>
          <w:b/>
          <w:i/>
          <w:color w:val="C00000"/>
          <w:sz w:val="22"/>
          <w:szCs w:val="22"/>
        </w:rPr>
        <w:t xml:space="preserve">serait la </w:t>
      </w:r>
      <w:r w:rsidRPr="00742597">
        <w:rPr>
          <w:rFonts w:ascii="Calibri" w:hAnsi="Calibri"/>
          <w:b/>
          <w:i/>
          <w:color w:val="C00000"/>
          <w:sz w:val="22"/>
          <w:szCs w:val="22"/>
        </w:rPr>
        <w:t>population </w:t>
      </w:r>
      <w:r w:rsidR="00E476A1" w:rsidRPr="00742597">
        <w:rPr>
          <w:rFonts w:ascii="Calibri" w:hAnsi="Calibri"/>
          <w:b/>
          <w:i/>
          <w:color w:val="C00000"/>
          <w:sz w:val="22"/>
          <w:szCs w:val="22"/>
        </w:rPr>
        <w:t>d’étude</w:t>
      </w:r>
      <w:r w:rsidRPr="00742597">
        <w:rPr>
          <w:rFonts w:ascii="Calibri" w:hAnsi="Calibri"/>
          <w:b/>
          <w:i/>
          <w:color w:val="C00000"/>
          <w:sz w:val="22"/>
          <w:szCs w:val="22"/>
        </w:rPr>
        <w:t>?</w:t>
      </w:r>
    </w:p>
    <w:p w:rsidR="002F5806" w:rsidRPr="00742597" w:rsidRDefault="002F5806" w:rsidP="002F5806">
      <w:pPr>
        <w:jc w:val="both"/>
        <w:rPr>
          <w:rFonts w:ascii="Calibri" w:hAnsi="Calibri"/>
          <w:sz w:val="22"/>
          <w:szCs w:val="22"/>
        </w:rPr>
      </w:pPr>
    </w:p>
    <w:p w:rsidR="002F5806" w:rsidRPr="00742597" w:rsidRDefault="002F5806" w:rsidP="002F5806">
      <w:pPr>
        <w:jc w:val="both"/>
        <w:rPr>
          <w:rFonts w:ascii="Calibri" w:hAnsi="Calibri"/>
          <w:sz w:val="22"/>
          <w:szCs w:val="22"/>
        </w:rPr>
      </w:pPr>
      <w:r w:rsidRPr="00742597">
        <w:rPr>
          <w:rFonts w:ascii="Calibri" w:hAnsi="Calibri"/>
          <w:sz w:val="22"/>
          <w:szCs w:val="22"/>
        </w:rPr>
        <w:t>On peut imaginer différentes populations d’études pour répondre à différentes questions. On pourrait aussi inclure plusieurs types de population dans une même étude. Tout dépend de la commande qui sera faite.</w:t>
      </w:r>
    </w:p>
    <w:p w:rsidR="002F5806" w:rsidRPr="00742597" w:rsidRDefault="002F5806" w:rsidP="002F5806">
      <w:pPr>
        <w:jc w:val="both"/>
        <w:rPr>
          <w:rFonts w:ascii="Calibri" w:hAnsi="Calibri"/>
          <w:sz w:val="22"/>
          <w:szCs w:val="22"/>
        </w:rPr>
      </w:pPr>
    </w:p>
    <w:p w:rsidR="002F5806" w:rsidRPr="00742597" w:rsidRDefault="002F5806" w:rsidP="002F5806">
      <w:pPr>
        <w:jc w:val="both"/>
        <w:rPr>
          <w:rFonts w:ascii="Calibri" w:hAnsi="Calibri"/>
          <w:sz w:val="22"/>
          <w:szCs w:val="22"/>
        </w:rPr>
      </w:pPr>
      <w:r w:rsidRPr="00742597">
        <w:rPr>
          <w:rFonts w:ascii="Calibri" w:hAnsi="Calibri"/>
          <w:sz w:val="22"/>
          <w:szCs w:val="22"/>
        </w:rPr>
        <w:t xml:space="preserve">En France, consensus sur le concept de PLH mais pas de consensus sur ce </w:t>
      </w:r>
      <w:r w:rsidR="002D0BB1">
        <w:rPr>
          <w:rFonts w:ascii="Calibri" w:hAnsi="Calibri"/>
          <w:sz w:val="22"/>
          <w:szCs w:val="22"/>
        </w:rPr>
        <w:t>qu'</w:t>
      </w:r>
      <w:r w:rsidRPr="00742597">
        <w:rPr>
          <w:rFonts w:ascii="Calibri" w:hAnsi="Calibri"/>
          <w:sz w:val="22"/>
          <w:szCs w:val="22"/>
        </w:rPr>
        <w:t>est le PLH</w:t>
      </w:r>
      <w:r w:rsidR="002D0BB1">
        <w:rPr>
          <w:rFonts w:ascii="Calibri" w:hAnsi="Calibri"/>
          <w:sz w:val="22"/>
          <w:szCs w:val="22"/>
        </w:rPr>
        <w:t xml:space="preserve"> (critères de définition)</w:t>
      </w:r>
      <w:r w:rsidRPr="00742597">
        <w:rPr>
          <w:rFonts w:ascii="Calibri" w:hAnsi="Calibri"/>
          <w:sz w:val="22"/>
          <w:szCs w:val="22"/>
        </w:rPr>
        <w:t xml:space="preserve">. On ne peut pas choisir comme critère d’inclusion « polyhandicap » car on ne sait pas ce que </w:t>
      </w:r>
      <w:r w:rsidR="002D0BB1" w:rsidRPr="00742597">
        <w:rPr>
          <w:rFonts w:ascii="Calibri" w:hAnsi="Calibri"/>
          <w:sz w:val="22"/>
          <w:szCs w:val="22"/>
        </w:rPr>
        <w:t>c</w:t>
      </w:r>
      <w:r w:rsidR="002D0BB1">
        <w:rPr>
          <w:rFonts w:ascii="Calibri" w:hAnsi="Calibri"/>
          <w:sz w:val="22"/>
          <w:szCs w:val="22"/>
        </w:rPr>
        <w:t>ela recouvre</w:t>
      </w:r>
      <w:r w:rsidRPr="00742597">
        <w:rPr>
          <w:rFonts w:ascii="Calibri" w:hAnsi="Calibri"/>
          <w:sz w:val="22"/>
          <w:szCs w:val="22"/>
        </w:rPr>
        <w:t xml:space="preserve">…Dans </w:t>
      </w:r>
      <w:proofErr w:type="spellStart"/>
      <w:r w:rsidRPr="00742597">
        <w:rPr>
          <w:rFonts w:ascii="Calibri" w:hAnsi="Calibri"/>
          <w:sz w:val="22"/>
          <w:szCs w:val="22"/>
        </w:rPr>
        <w:t>Eval</w:t>
      </w:r>
      <w:proofErr w:type="spellEnd"/>
      <w:r w:rsidRPr="00742597">
        <w:rPr>
          <w:rFonts w:ascii="Calibri" w:hAnsi="Calibri"/>
          <w:sz w:val="22"/>
          <w:szCs w:val="22"/>
        </w:rPr>
        <w:t xml:space="preserve">-PLH, 5 critères pour caractériser le PLH : </w:t>
      </w:r>
    </w:p>
    <w:p w:rsidR="00DE37CB" w:rsidRPr="00FD71E9" w:rsidRDefault="00DE37CB" w:rsidP="00DE37CB">
      <w:pPr>
        <w:pBdr>
          <w:top w:val="single" w:sz="18" w:space="1" w:color="365F91" w:themeColor="accent1" w:themeShade="BF"/>
          <w:left w:val="single" w:sz="18" w:space="4" w:color="365F91" w:themeColor="accent1" w:themeShade="BF"/>
          <w:bottom w:val="single" w:sz="18" w:space="1" w:color="365F91" w:themeColor="accent1" w:themeShade="BF"/>
          <w:right w:val="single" w:sz="18" w:space="4" w:color="365F91" w:themeColor="accent1" w:themeShade="BF"/>
        </w:pBdr>
        <w:jc w:val="both"/>
        <w:rPr>
          <w:iCs/>
          <w:color w:val="365F91" w:themeColor="accent1" w:themeShade="BF"/>
          <w:sz w:val="22"/>
        </w:rPr>
      </w:pPr>
      <w:r w:rsidRPr="00FD71E9">
        <w:rPr>
          <w:rStyle w:val="Accentuation"/>
          <w:color w:val="365F91" w:themeColor="accent1" w:themeShade="BF"/>
          <w:sz w:val="22"/>
        </w:rPr>
        <w:t>1/ avoir une atteinte ou une lésion cérébrale s</w:t>
      </w:r>
      <w:r w:rsidRPr="00FD71E9">
        <w:rPr>
          <w:iCs/>
          <w:color w:val="365F91" w:themeColor="accent1" w:themeShade="BF"/>
          <w:sz w:val="22"/>
        </w:rPr>
        <w:t>urvenue avant l'âge de 3 ans,</w:t>
      </w:r>
    </w:p>
    <w:p w:rsidR="00DE37CB" w:rsidRPr="00FD71E9" w:rsidRDefault="00DE37CB" w:rsidP="00DE37CB">
      <w:pPr>
        <w:pBdr>
          <w:top w:val="single" w:sz="18" w:space="1" w:color="365F91" w:themeColor="accent1" w:themeShade="BF"/>
          <w:left w:val="single" w:sz="18" w:space="4" w:color="365F91" w:themeColor="accent1" w:themeShade="BF"/>
          <w:bottom w:val="single" w:sz="18" w:space="1" w:color="365F91" w:themeColor="accent1" w:themeShade="BF"/>
          <w:right w:val="single" w:sz="18" w:space="4" w:color="365F91" w:themeColor="accent1" w:themeShade="BF"/>
        </w:pBdr>
        <w:jc w:val="both"/>
        <w:rPr>
          <w:iCs/>
          <w:color w:val="365F91" w:themeColor="accent1" w:themeShade="BF"/>
          <w:sz w:val="22"/>
        </w:rPr>
      </w:pPr>
      <w:r w:rsidRPr="00FD71E9">
        <w:rPr>
          <w:iCs/>
          <w:color w:val="365F91" w:themeColor="accent1" w:themeShade="BF"/>
          <w:sz w:val="22"/>
        </w:rPr>
        <w:t xml:space="preserve">2/ présenter une déficience mentale profonde (QI&lt;40  ou non évaluable) </w:t>
      </w:r>
    </w:p>
    <w:p w:rsidR="00DE37CB" w:rsidRPr="00FD71E9" w:rsidRDefault="00DE37CB" w:rsidP="00DE37CB">
      <w:pPr>
        <w:pBdr>
          <w:top w:val="single" w:sz="18" w:space="1" w:color="365F91" w:themeColor="accent1" w:themeShade="BF"/>
          <w:left w:val="single" w:sz="18" w:space="4" w:color="365F91" w:themeColor="accent1" w:themeShade="BF"/>
          <w:bottom w:val="single" w:sz="18" w:space="1" w:color="365F91" w:themeColor="accent1" w:themeShade="BF"/>
          <w:right w:val="single" w:sz="18" w:space="4" w:color="365F91" w:themeColor="accent1" w:themeShade="BF"/>
        </w:pBdr>
        <w:jc w:val="both"/>
        <w:rPr>
          <w:iCs/>
          <w:color w:val="365F91" w:themeColor="accent1" w:themeShade="BF"/>
          <w:sz w:val="22"/>
        </w:rPr>
      </w:pPr>
      <w:r w:rsidRPr="00FD71E9">
        <w:rPr>
          <w:iCs/>
          <w:color w:val="365F91" w:themeColor="accent1" w:themeShade="BF"/>
          <w:sz w:val="22"/>
        </w:rPr>
        <w:t>3/ présenter un handicap moteur (para-</w:t>
      </w:r>
      <w:proofErr w:type="spellStart"/>
      <w:r w:rsidRPr="00FD71E9">
        <w:rPr>
          <w:iCs/>
          <w:color w:val="365F91" w:themeColor="accent1" w:themeShade="BF"/>
          <w:sz w:val="22"/>
        </w:rPr>
        <w:t>trétraparésies</w:t>
      </w:r>
      <w:proofErr w:type="spellEnd"/>
      <w:r w:rsidRPr="00FD71E9">
        <w:rPr>
          <w:iCs/>
          <w:color w:val="365F91" w:themeColor="accent1" w:themeShade="BF"/>
          <w:sz w:val="22"/>
        </w:rPr>
        <w:t xml:space="preserve">, ataxies, troubles moteurs extrapyramidaux, troubles neuromusculaires), </w:t>
      </w:r>
    </w:p>
    <w:p w:rsidR="00DE37CB" w:rsidRPr="00FD71E9" w:rsidRDefault="00DE37CB" w:rsidP="00DE37CB">
      <w:pPr>
        <w:pBdr>
          <w:top w:val="single" w:sz="18" w:space="1" w:color="365F91" w:themeColor="accent1" w:themeShade="BF"/>
          <w:left w:val="single" w:sz="18" w:space="4" w:color="365F91" w:themeColor="accent1" w:themeShade="BF"/>
          <w:bottom w:val="single" w:sz="18" w:space="1" w:color="365F91" w:themeColor="accent1" w:themeShade="BF"/>
          <w:right w:val="single" w:sz="18" w:space="4" w:color="365F91" w:themeColor="accent1" w:themeShade="BF"/>
        </w:pBdr>
        <w:jc w:val="both"/>
        <w:rPr>
          <w:iCs/>
          <w:color w:val="365F91" w:themeColor="accent1" w:themeShade="BF"/>
          <w:sz w:val="22"/>
        </w:rPr>
      </w:pPr>
      <w:r w:rsidRPr="00FD71E9">
        <w:rPr>
          <w:iCs/>
          <w:color w:val="365F91" w:themeColor="accent1" w:themeShade="BF"/>
          <w:sz w:val="22"/>
        </w:rPr>
        <w:t xml:space="preserve">4/ avoir une mobilité réduite (score GMFCS III à V) </w:t>
      </w:r>
    </w:p>
    <w:p w:rsidR="00DE37CB" w:rsidRPr="00FD71E9" w:rsidRDefault="00DE37CB" w:rsidP="00DE37CB">
      <w:pPr>
        <w:pBdr>
          <w:top w:val="single" w:sz="18" w:space="1" w:color="365F91" w:themeColor="accent1" w:themeShade="BF"/>
          <w:left w:val="single" w:sz="18" w:space="4" w:color="365F91" w:themeColor="accent1" w:themeShade="BF"/>
          <w:bottom w:val="single" w:sz="18" w:space="1" w:color="365F91" w:themeColor="accent1" w:themeShade="BF"/>
          <w:right w:val="single" w:sz="18" w:space="4" w:color="365F91" w:themeColor="accent1" w:themeShade="BF"/>
        </w:pBdr>
        <w:jc w:val="both"/>
        <w:rPr>
          <w:color w:val="365F91" w:themeColor="accent1" w:themeShade="BF"/>
          <w:sz w:val="22"/>
        </w:rPr>
      </w:pPr>
      <w:r w:rsidRPr="00FD71E9">
        <w:rPr>
          <w:iCs/>
          <w:color w:val="365F91" w:themeColor="accent1" w:themeShade="BF"/>
          <w:sz w:val="22"/>
        </w:rPr>
        <w:t>5/ présenter une restriction extrême de l'autonomie (MIF&lt;55)</w:t>
      </w:r>
    </w:p>
    <w:p w:rsidR="002F5806" w:rsidRPr="00742597" w:rsidRDefault="002F5806" w:rsidP="002F5806">
      <w:pPr>
        <w:jc w:val="both"/>
        <w:rPr>
          <w:rFonts w:ascii="Calibri" w:hAnsi="Calibri"/>
          <w:sz w:val="22"/>
          <w:szCs w:val="22"/>
        </w:rPr>
      </w:pPr>
    </w:p>
    <w:p w:rsidR="002F5806" w:rsidRPr="00742597" w:rsidRDefault="002F5806" w:rsidP="002F5806">
      <w:pPr>
        <w:jc w:val="both"/>
        <w:rPr>
          <w:rFonts w:ascii="Calibri" w:hAnsi="Calibri"/>
          <w:sz w:val="22"/>
          <w:szCs w:val="22"/>
        </w:rPr>
      </w:pPr>
      <w:r w:rsidRPr="00742597">
        <w:rPr>
          <w:rFonts w:ascii="Calibri" w:hAnsi="Calibri"/>
          <w:sz w:val="22"/>
          <w:szCs w:val="22"/>
        </w:rPr>
        <w:t>Importance de la précocité de la lésion++</w:t>
      </w:r>
      <w:r w:rsidR="002D0BB1">
        <w:rPr>
          <w:rFonts w:ascii="Calibri" w:hAnsi="Calibri"/>
          <w:sz w:val="22"/>
          <w:szCs w:val="22"/>
        </w:rPr>
        <w:t xml:space="preserve"> sur un cerveau en développement </w:t>
      </w:r>
      <w:r w:rsidR="00F05B39" w:rsidRPr="00742597">
        <w:rPr>
          <w:rFonts w:ascii="Calibri" w:hAnsi="Calibri"/>
          <w:sz w:val="22"/>
          <w:szCs w:val="22"/>
        </w:rPr>
        <w:t xml:space="preserve">même si </w:t>
      </w:r>
      <w:r w:rsidR="001D7082" w:rsidRPr="00742597">
        <w:rPr>
          <w:rFonts w:ascii="Calibri" w:hAnsi="Calibri"/>
          <w:sz w:val="22"/>
          <w:szCs w:val="22"/>
        </w:rPr>
        <w:t>en réalité</w:t>
      </w:r>
      <w:r w:rsidR="00F05B39" w:rsidRPr="00742597">
        <w:rPr>
          <w:rFonts w:ascii="Calibri" w:hAnsi="Calibri"/>
          <w:sz w:val="22"/>
          <w:szCs w:val="22"/>
        </w:rPr>
        <w:t xml:space="preserve">, il y a </w:t>
      </w:r>
      <w:r w:rsidR="001D7082" w:rsidRPr="00742597">
        <w:rPr>
          <w:rFonts w:ascii="Calibri" w:hAnsi="Calibri"/>
          <w:sz w:val="22"/>
          <w:szCs w:val="22"/>
        </w:rPr>
        <w:t xml:space="preserve"> un continuum</w:t>
      </w:r>
    </w:p>
    <w:p w:rsidR="002F5806" w:rsidRPr="00742597" w:rsidRDefault="002F5806" w:rsidP="002F5806">
      <w:pPr>
        <w:jc w:val="both"/>
        <w:rPr>
          <w:rFonts w:ascii="Calibri" w:hAnsi="Calibri"/>
          <w:sz w:val="22"/>
          <w:szCs w:val="22"/>
        </w:rPr>
      </w:pPr>
      <w:r w:rsidRPr="00742597">
        <w:rPr>
          <w:rFonts w:ascii="Calibri" w:hAnsi="Calibri"/>
          <w:b/>
          <w:i/>
          <w:sz w:val="22"/>
          <w:szCs w:val="22"/>
          <w:u w:val="single"/>
        </w:rPr>
        <w:t>Point positif :</w:t>
      </w:r>
      <w:r w:rsidRPr="00742597">
        <w:rPr>
          <w:rFonts w:ascii="Calibri" w:hAnsi="Calibri"/>
          <w:sz w:val="22"/>
          <w:szCs w:val="22"/>
        </w:rPr>
        <w:t xml:space="preserve"> Critères internationaux (échelles utilisées partout : MIF, </w:t>
      </w:r>
      <w:proofErr w:type="gramStart"/>
      <w:r w:rsidRPr="00742597">
        <w:rPr>
          <w:rFonts w:ascii="Calibri" w:hAnsi="Calibri"/>
          <w:sz w:val="22"/>
          <w:szCs w:val="22"/>
        </w:rPr>
        <w:t>GMCFS ,QI</w:t>
      </w:r>
      <w:proofErr w:type="gramEnd"/>
      <w:r w:rsidRPr="00742597">
        <w:rPr>
          <w:rFonts w:ascii="Calibri" w:hAnsi="Calibri"/>
          <w:sz w:val="22"/>
          <w:szCs w:val="22"/>
        </w:rPr>
        <w:t xml:space="preserve">…) </w:t>
      </w:r>
      <w:r w:rsidR="002D0BB1">
        <w:rPr>
          <w:rFonts w:ascii="Calibri" w:hAnsi="Calibri"/>
          <w:sz w:val="22"/>
          <w:szCs w:val="22"/>
        </w:rPr>
        <w:t xml:space="preserve">homogènes </w:t>
      </w:r>
      <w:r w:rsidRPr="00742597">
        <w:rPr>
          <w:rFonts w:ascii="Calibri" w:hAnsi="Calibri"/>
          <w:sz w:val="22"/>
          <w:szCs w:val="22"/>
        </w:rPr>
        <w:t>contrairement à la définition du PLH qui ne l’est pas.</w:t>
      </w:r>
    </w:p>
    <w:p w:rsidR="002F5806" w:rsidRPr="00742597" w:rsidRDefault="002F5806" w:rsidP="002F5806">
      <w:pPr>
        <w:jc w:val="both"/>
        <w:rPr>
          <w:rFonts w:ascii="Calibri" w:hAnsi="Calibri"/>
          <w:sz w:val="22"/>
          <w:szCs w:val="22"/>
        </w:rPr>
      </w:pPr>
    </w:p>
    <w:p w:rsidR="002F5806" w:rsidRPr="00742597" w:rsidRDefault="002F5806" w:rsidP="002F5806">
      <w:pPr>
        <w:pBdr>
          <w:top w:val="single" w:sz="4" w:space="1" w:color="auto"/>
          <w:left w:val="single" w:sz="4" w:space="4" w:color="auto"/>
          <w:bottom w:val="single" w:sz="4" w:space="1" w:color="auto"/>
          <w:right w:val="single" w:sz="4" w:space="4" w:color="auto"/>
        </w:pBdr>
        <w:shd w:val="clear" w:color="auto" w:fill="C0504D" w:themeFill="accent2"/>
        <w:jc w:val="both"/>
        <w:rPr>
          <w:rFonts w:ascii="Calibri" w:hAnsi="Calibri"/>
          <w:b/>
          <w:color w:val="FFFFFF" w:themeColor="background1"/>
          <w:sz w:val="22"/>
          <w:szCs w:val="22"/>
        </w:rPr>
      </w:pPr>
      <w:r w:rsidRPr="00742597">
        <w:rPr>
          <w:rFonts w:ascii="Calibri" w:hAnsi="Calibri"/>
          <w:b/>
          <w:color w:val="FFFFFF" w:themeColor="background1"/>
          <w:sz w:val="22"/>
          <w:szCs w:val="22"/>
          <w:u w:val="single"/>
        </w:rPr>
        <w:t>Avis du GR </w:t>
      </w:r>
      <w:proofErr w:type="gramStart"/>
      <w:r w:rsidRPr="00742597">
        <w:rPr>
          <w:rFonts w:ascii="Calibri" w:hAnsi="Calibri"/>
          <w:b/>
          <w:color w:val="FFFFFF" w:themeColor="background1"/>
          <w:sz w:val="22"/>
          <w:szCs w:val="22"/>
        </w:rPr>
        <w:t>:  Il</w:t>
      </w:r>
      <w:proofErr w:type="gramEnd"/>
      <w:r w:rsidRPr="00742597">
        <w:rPr>
          <w:rFonts w:ascii="Calibri" w:hAnsi="Calibri"/>
          <w:b/>
          <w:color w:val="FFFFFF" w:themeColor="background1"/>
          <w:sz w:val="22"/>
          <w:szCs w:val="22"/>
        </w:rPr>
        <w:t xml:space="preserve"> faut arrêter un </w:t>
      </w:r>
      <w:proofErr w:type="spellStart"/>
      <w:r w:rsidRPr="00742597">
        <w:rPr>
          <w:rFonts w:ascii="Calibri" w:hAnsi="Calibri"/>
          <w:b/>
          <w:color w:val="FFFFFF" w:themeColor="background1"/>
          <w:sz w:val="22"/>
          <w:szCs w:val="22"/>
        </w:rPr>
        <w:t>cut</w:t>
      </w:r>
      <w:proofErr w:type="spellEnd"/>
      <w:r w:rsidRPr="00742597">
        <w:rPr>
          <w:rFonts w:ascii="Calibri" w:hAnsi="Calibri"/>
          <w:b/>
          <w:color w:val="FFFFFF" w:themeColor="background1"/>
          <w:sz w:val="22"/>
          <w:szCs w:val="22"/>
        </w:rPr>
        <w:t xml:space="preserve">-off de la DM, de la DI et de la précocité de l’âge de l’atteinte cérébrale. Il vaut mieux des critères d’entrée un peu stricts dès le départ pour être sûrs d’inclure des personnes réellement PLH de manière spécifique. Les critères d’entrée dans la cohorte pourraient inclure un cœur de personnes polyhandicapées sévères et dans un second temps éventuellement être élargi à une population aux caractéristiques moins strictes. </w:t>
      </w:r>
    </w:p>
    <w:p w:rsidR="002F5806" w:rsidRPr="00742597" w:rsidRDefault="002F5806" w:rsidP="002F5806">
      <w:pPr>
        <w:jc w:val="both"/>
        <w:rPr>
          <w:rFonts w:ascii="Calibri" w:hAnsi="Calibri"/>
          <w:b/>
          <w:color w:val="C00000"/>
          <w:sz w:val="22"/>
          <w:szCs w:val="22"/>
        </w:rPr>
      </w:pPr>
    </w:p>
    <w:p w:rsidR="002F5806" w:rsidRPr="00742597" w:rsidRDefault="002F5806" w:rsidP="002F5806">
      <w:pPr>
        <w:jc w:val="both"/>
        <w:rPr>
          <w:rFonts w:ascii="Calibri" w:hAnsi="Calibri"/>
          <w:b/>
          <w:i/>
          <w:color w:val="1F497D" w:themeColor="text2"/>
          <w:sz w:val="22"/>
          <w:szCs w:val="22"/>
        </w:rPr>
      </w:pPr>
      <w:r w:rsidRPr="00742597">
        <w:rPr>
          <w:rFonts w:ascii="Calibri" w:hAnsi="Calibri"/>
          <w:b/>
          <w:i/>
          <w:color w:val="1F497D" w:themeColor="text2"/>
          <w:sz w:val="22"/>
          <w:szCs w:val="22"/>
        </w:rPr>
        <w:t xml:space="preserve">Propositions : </w:t>
      </w:r>
    </w:p>
    <w:p w:rsidR="002F5806" w:rsidRPr="00742597" w:rsidRDefault="002F5806" w:rsidP="002F5806">
      <w:pPr>
        <w:jc w:val="both"/>
        <w:rPr>
          <w:rFonts w:ascii="Calibri" w:hAnsi="Calibri"/>
          <w:b/>
          <w:i/>
          <w:color w:val="1F497D" w:themeColor="text2"/>
          <w:sz w:val="22"/>
          <w:szCs w:val="22"/>
        </w:rPr>
      </w:pPr>
      <w:r w:rsidRPr="00742597">
        <w:rPr>
          <w:rFonts w:ascii="Calibri" w:hAnsi="Calibri"/>
          <w:b/>
          <w:i/>
          <w:color w:val="1F497D" w:themeColor="text2"/>
          <w:sz w:val="22"/>
          <w:szCs w:val="22"/>
        </w:rPr>
        <w:t xml:space="preserve">=&gt; S’appuyer sur l’étude </w:t>
      </w:r>
      <w:proofErr w:type="spellStart"/>
      <w:r w:rsidRPr="00742597">
        <w:rPr>
          <w:rFonts w:ascii="Calibri" w:hAnsi="Calibri"/>
          <w:b/>
          <w:i/>
          <w:color w:val="1F497D" w:themeColor="text2"/>
          <w:sz w:val="22"/>
          <w:szCs w:val="22"/>
        </w:rPr>
        <w:t>eval-plh</w:t>
      </w:r>
      <w:proofErr w:type="spellEnd"/>
      <w:r w:rsidRPr="00742597">
        <w:rPr>
          <w:rFonts w:ascii="Calibri" w:hAnsi="Calibri"/>
          <w:b/>
          <w:i/>
          <w:color w:val="1F497D" w:themeColor="text2"/>
          <w:sz w:val="22"/>
          <w:szCs w:val="22"/>
        </w:rPr>
        <w:t xml:space="preserve"> pour définir la population (même critères d’inclusion)</w:t>
      </w:r>
    </w:p>
    <w:p w:rsidR="002F5806" w:rsidRPr="00742597" w:rsidRDefault="002F5806" w:rsidP="002F5806">
      <w:pPr>
        <w:jc w:val="both"/>
        <w:rPr>
          <w:rFonts w:ascii="Calibri" w:hAnsi="Calibri"/>
          <w:b/>
          <w:i/>
          <w:color w:val="1F497D" w:themeColor="text2"/>
          <w:sz w:val="22"/>
          <w:szCs w:val="22"/>
        </w:rPr>
      </w:pPr>
      <w:r w:rsidRPr="00742597">
        <w:rPr>
          <w:rFonts w:ascii="Calibri" w:hAnsi="Calibri"/>
          <w:b/>
          <w:i/>
          <w:color w:val="1F497D" w:themeColor="text2"/>
          <w:sz w:val="22"/>
          <w:szCs w:val="22"/>
        </w:rPr>
        <w:t>=&gt; Soumettre les critères de sélection au GT pour s’assurer que cette population permette de répondre aux questions soulevées.</w:t>
      </w:r>
    </w:p>
    <w:p w:rsidR="002D0689" w:rsidRDefault="002D0689" w:rsidP="00EA5001">
      <w:pPr>
        <w:jc w:val="both"/>
        <w:rPr>
          <w:rFonts w:ascii="Calibri" w:hAnsi="Calibri"/>
          <w:i/>
          <w:color w:val="1F497D" w:themeColor="text2"/>
          <w:sz w:val="22"/>
          <w:szCs w:val="22"/>
        </w:rPr>
      </w:pPr>
      <w:r w:rsidRPr="00742597">
        <w:rPr>
          <w:rFonts w:ascii="Calibri" w:hAnsi="Calibri"/>
          <w:b/>
          <w:i/>
          <w:color w:val="1F497D" w:themeColor="text2"/>
          <w:sz w:val="22"/>
          <w:szCs w:val="22"/>
        </w:rPr>
        <w:t>=&gt;</w:t>
      </w:r>
      <w:r w:rsidR="0074141E" w:rsidRPr="00742597">
        <w:rPr>
          <w:rFonts w:ascii="Calibri" w:hAnsi="Calibri"/>
          <w:b/>
          <w:i/>
          <w:color w:val="1F497D" w:themeColor="text2"/>
          <w:sz w:val="22"/>
          <w:szCs w:val="22"/>
        </w:rPr>
        <w:t xml:space="preserve"> </w:t>
      </w:r>
      <w:r w:rsidRPr="00742597">
        <w:rPr>
          <w:rFonts w:ascii="Calibri" w:hAnsi="Calibri"/>
          <w:b/>
          <w:i/>
          <w:color w:val="1F497D" w:themeColor="text2"/>
          <w:sz w:val="22"/>
          <w:szCs w:val="22"/>
        </w:rPr>
        <w:t xml:space="preserve">Connaitre </w:t>
      </w:r>
      <w:r w:rsidR="00EA5001" w:rsidRPr="00742597">
        <w:rPr>
          <w:rFonts w:ascii="Calibri" w:hAnsi="Calibri"/>
          <w:b/>
          <w:i/>
          <w:color w:val="1F497D" w:themeColor="text2"/>
          <w:sz w:val="22"/>
          <w:szCs w:val="22"/>
        </w:rPr>
        <w:t>la fréquence</w:t>
      </w:r>
      <w:r w:rsidR="0074141E" w:rsidRPr="00742597">
        <w:rPr>
          <w:rFonts w:ascii="Calibri" w:hAnsi="Calibri"/>
          <w:b/>
          <w:i/>
          <w:color w:val="1F497D" w:themeColor="text2"/>
          <w:sz w:val="22"/>
          <w:szCs w:val="22"/>
        </w:rPr>
        <w:t xml:space="preserve"> et les caractéristiques</w:t>
      </w:r>
      <w:r w:rsidR="00EA5001" w:rsidRPr="00742597">
        <w:rPr>
          <w:rFonts w:ascii="Calibri" w:hAnsi="Calibri"/>
          <w:b/>
          <w:i/>
          <w:color w:val="1F497D" w:themeColor="text2"/>
          <w:sz w:val="22"/>
          <w:szCs w:val="22"/>
        </w:rPr>
        <w:t xml:space="preserve"> des non</w:t>
      </w:r>
      <w:r w:rsidRPr="00742597">
        <w:rPr>
          <w:rFonts w:ascii="Calibri" w:hAnsi="Calibri"/>
          <w:b/>
          <w:i/>
          <w:color w:val="1F497D" w:themeColor="text2"/>
          <w:sz w:val="22"/>
          <w:szCs w:val="22"/>
        </w:rPr>
        <w:t>-</w:t>
      </w:r>
      <w:r w:rsidR="00EA5001" w:rsidRPr="00742597">
        <w:rPr>
          <w:rFonts w:ascii="Calibri" w:hAnsi="Calibri"/>
          <w:b/>
          <w:i/>
          <w:color w:val="1F497D" w:themeColor="text2"/>
          <w:sz w:val="22"/>
          <w:szCs w:val="22"/>
        </w:rPr>
        <w:t>inclus à cause d</w:t>
      </w:r>
      <w:r w:rsidRPr="00742597">
        <w:rPr>
          <w:rFonts w:ascii="Calibri" w:hAnsi="Calibri"/>
          <w:b/>
          <w:i/>
          <w:color w:val="1F497D" w:themeColor="text2"/>
          <w:sz w:val="22"/>
          <w:szCs w:val="22"/>
        </w:rPr>
        <w:t>u critère d’</w:t>
      </w:r>
      <w:r w:rsidR="00EA5001" w:rsidRPr="00742597">
        <w:rPr>
          <w:rFonts w:ascii="Calibri" w:hAnsi="Calibri"/>
          <w:b/>
          <w:i/>
          <w:color w:val="1F497D" w:themeColor="text2"/>
          <w:sz w:val="22"/>
          <w:szCs w:val="22"/>
        </w:rPr>
        <w:t>âge</w:t>
      </w:r>
      <w:r w:rsidRPr="00742597">
        <w:rPr>
          <w:rFonts w:ascii="Calibri" w:hAnsi="Calibri"/>
          <w:b/>
          <w:i/>
          <w:color w:val="1F497D" w:themeColor="text2"/>
          <w:sz w:val="22"/>
          <w:szCs w:val="22"/>
        </w:rPr>
        <w:t xml:space="preserve"> de la lésion dans </w:t>
      </w:r>
      <w:proofErr w:type="spellStart"/>
      <w:r w:rsidRPr="00742597">
        <w:rPr>
          <w:rFonts w:ascii="Calibri" w:hAnsi="Calibri"/>
          <w:b/>
          <w:i/>
          <w:color w:val="1F497D" w:themeColor="text2"/>
          <w:sz w:val="22"/>
          <w:szCs w:val="22"/>
        </w:rPr>
        <w:t>Eval</w:t>
      </w:r>
      <w:proofErr w:type="spellEnd"/>
      <w:r w:rsidRPr="00742597">
        <w:rPr>
          <w:rFonts w:ascii="Calibri" w:hAnsi="Calibri"/>
          <w:b/>
          <w:i/>
          <w:color w:val="1F497D" w:themeColor="text2"/>
          <w:sz w:val="22"/>
          <w:szCs w:val="22"/>
        </w:rPr>
        <w:t>-PLH</w:t>
      </w:r>
      <w:r w:rsidRPr="00742597">
        <w:rPr>
          <w:rFonts w:ascii="Calibri" w:hAnsi="Calibri"/>
          <w:i/>
          <w:color w:val="1F497D" w:themeColor="text2"/>
          <w:sz w:val="22"/>
          <w:szCs w:val="22"/>
        </w:rPr>
        <w:t xml:space="preserve"> (peu nombreux</w:t>
      </w:r>
      <w:r w:rsidR="0074141E" w:rsidRPr="00742597">
        <w:rPr>
          <w:rFonts w:ascii="Calibri" w:hAnsi="Calibri"/>
          <w:i/>
          <w:color w:val="1F497D" w:themeColor="text2"/>
          <w:sz w:val="22"/>
          <w:szCs w:val="22"/>
        </w:rPr>
        <w:t xml:space="preserve"> selon les investigateurs)</w:t>
      </w:r>
      <w:r w:rsidRPr="00742597">
        <w:rPr>
          <w:rFonts w:ascii="Calibri" w:hAnsi="Calibri"/>
          <w:i/>
          <w:color w:val="1F497D" w:themeColor="text2"/>
          <w:sz w:val="22"/>
          <w:szCs w:val="22"/>
        </w:rPr>
        <w:t xml:space="preserve"> </w:t>
      </w:r>
    </w:p>
    <w:p w:rsidR="002645A4" w:rsidRDefault="002645A4" w:rsidP="00EA5001">
      <w:pPr>
        <w:jc w:val="both"/>
        <w:rPr>
          <w:rFonts w:ascii="Calibri" w:hAnsi="Calibri"/>
          <w:i/>
          <w:color w:val="1F497D" w:themeColor="text2"/>
          <w:sz w:val="22"/>
          <w:szCs w:val="22"/>
        </w:rPr>
      </w:pPr>
    </w:p>
    <w:p w:rsidR="00B62C27" w:rsidRPr="00742597" w:rsidRDefault="006A6B02" w:rsidP="00293B6F">
      <w:pPr>
        <w:pStyle w:val="Paragraphedeliste"/>
        <w:numPr>
          <w:ilvl w:val="0"/>
          <w:numId w:val="2"/>
        </w:numPr>
        <w:jc w:val="both"/>
        <w:rPr>
          <w:rFonts w:ascii="Calibri" w:hAnsi="Calibri"/>
          <w:sz w:val="22"/>
          <w:szCs w:val="22"/>
          <w:u w:val="single"/>
        </w:rPr>
      </w:pPr>
      <w:r w:rsidRPr="00742597">
        <w:rPr>
          <w:rFonts w:ascii="Calibri" w:hAnsi="Calibri"/>
          <w:sz w:val="22"/>
          <w:szCs w:val="22"/>
          <w:u w:val="single"/>
        </w:rPr>
        <w:t xml:space="preserve">Spécificité du polyhandicap </w:t>
      </w:r>
    </w:p>
    <w:p w:rsidR="00417FF2" w:rsidRPr="00FC5366" w:rsidRDefault="00DF7212" w:rsidP="00C301C8">
      <w:pPr>
        <w:jc w:val="both"/>
        <w:rPr>
          <w:rFonts w:ascii="Calibri" w:hAnsi="Calibri"/>
          <w:b/>
          <w:i/>
          <w:sz w:val="22"/>
          <w:szCs w:val="22"/>
        </w:rPr>
      </w:pPr>
      <w:r w:rsidRPr="00742597">
        <w:rPr>
          <w:rFonts w:ascii="Calibri" w:hAnsi="Calibri"/>
          <w:sz w:val="22"/>
          <w:szCs w:val="22"/>
        </w:rPr>
        <w:lastRenderedPageBreak/>
        <w:t>L</w:t>
      </w:r>
      <w:r w:rsidR="009551BA" w:rsidRPr="00742597">
        <w:rPr>
          <w:rFonts w:ascii="Calibri" w:hAnsi="Calibri"/>
          <w:sz w:val="22"/>
          <w:szCs w:val="22"/>
        </w:rPr>
        <w:t xml:space="preserve">e </w:t>
      </w:r>
      <w:r w:rsidRPr="00742597">
        <w:rPr>
          <w:rFonts w:ascii="Calibri" w:hAnsi="Calibri"/>
          <w:sz w:val="22"/>
          <w:szCs w:val="22"/>
        </w:rPr>
        <w:t>PLH</w:t>
      </w:r>
      <w:r w:rsidR="009551BA" w:rsidRPr="00742597">
        <w:rPr>
          <w:rFonts w:ascii="Calibri" w:hAnsi="Calibri"/>
          <w:sz w:val="22"/>
          <w:szCs w:val="22"/>
        </w:rPr>
        <w:t xml:space="preserve"> implique </w:t>
      </w:r>
      <w:r w:rsidR="00657088" w:rsidRPr="00742597">
        <w:rPr>
          <w:rFonts w:ascii="Calibri" w:hAnsi="Calibri"/>
          <w:sz w:val="22"/>
          <w:szCs w:val="22"/>
        </w:rPr>
        <w:t>une</w:t>
      </w:r>
      <w:r w:rsidR="00F835AB" w:rsidRPr="00742597">
        <w:rPr>
          <w:rFonts w:ascii="Calibri" w:hAnsi="Calibri"/>
          <w:sz w:val="22"/>
          <w:szCs w:val="22"/>
        </w:rPr>
        <w:t xml:space="preserve"> spécificité </w:t>
      </w:r>
      <w:r w:rsidR="00657088" w:rsidRPr="00742597">
        <w:rPr>
          <w:rFonts w:ascii="Calibri" w:hAnsi="Calibri"/>
          <w:sz w:val="22"/>
          <w:szCs w:val="22"/>
        </w:rPr>
        <w:t xml:space="preserve">et </w:t>
      </w:r>
      <w:r w:rsidR="00F835AB" w:rsidRPr="00742597">
        <w:rPr>
          <w:rFonts w:ascii="Calibri" w:hAnsi="Calibri"/>
          <w:sz w:val="22"/>
          <w:szCs w:val="22"/>
        </w:rPr>
        <w:t>une d</w:t>
      </w:r>
      <w:r w:rsidR="00A246BA" w:rsidRPr="00742597">
        <w:rPr>
          <w:rFonts w:ascii="Calibri" w:hAnsi="Calibri"/>
          <w:sz w:val="22"/>
          <w:szCs w:val="22"/>
        </w:rPr>
        <w:t>ensité de soin</w:t>
      </w:r>
      <w:r w:rsidR="006A6B02" w:rsidRPr="00742597">
        <w:rPr>
          <w:rFonts w:ascii="Calibri" w:hAnsi="Calibri"/>
          <w:sz w:val="22"/>
          <w:szCs w:val="22"/>
        </w:rPr>
        <w:t>s</w:t>
      </w:r>
      <w:r w:rsidR="00A246BA" w:rsidRPr="00742597">
        <w:rPr>
          <w:rFonts w:ascii="Calibri" w:hAnsi="Calibri"/>
          <w:sz w:val="22"/>
          <w:szCs w:val="22"/>
        </w:rPr>
        <w:t xml:space="preserve"> permanent</w:t>
      </w:r>
      <w:r w:rsidR="006A6B02" w:rsidRPr="00742597">
        <w:rPr>
          <w:rFonts w:ascii="Calibri" w:hAnsi="Calibri"/>
          <w:sz w:val="22"/>
          <w:szCs w:val="22"/>
        </w:rPr>
        <w:t>s</w:t>
      </w:r>
      <w:r w:rsidR="00657088" w:rsidRPr="00742597">
        <w:rPr>
          <w:rFonts w:ascii="Calibri" w:hAnsi="Calibri"/>
          <w:sz w:val="22"/>
          <w:szCs w:val="22"/>
        </w:rPr>
        <w:t xml:space="preserve"> tout au long de la vie</w:t>
      </w:r>
      <w:r w:rsidR="00A246BA" w:rsidRPr="00742597">
        <w:rPr>
          <w:rFonts w:ascii="Calibri" w:hAnsi="Calibri"/>
          <w:sz w:val="22"/>
          <w:szCs w:val="22"/>
        </w:rPr>
        <w:t>, un accompagnement qui offre de l’éducatif et de la soc</w:t>
      </w:r>
      <w:r w:rsidR="00657088" w:rsidRPr="00742597">
        <w:rPr>
          <w:rFonts w:ascii="Calibri" w:hAnsi="Calibri"/>
          <w:sz w:val="22"/>
          <w:szCs w:val="22"/>
        </w:rPr>
        <w:t>ialisation pour lesquels aucune structure ne peut répondre</w:t>
      </w:r>
      <w:r w:rsidR="002D0BB1">
        <w:rPr>
          <w:rFonts w:ascii="Calibri" w:hAnsi="Calibri"/>
          <w:sz w:val="22"/>
          <w:szCs w:val="22"/>
        </w:rPr>
        <w:t xml:space="preserve"> en totalité</w:t>
      </w:r>
      <w:r w:rsidR="00EA459D" w:rsidRPr="00742597">
        <w:rPr>
          <w:rFonts w:ascii="Calibri" w:hAnsi="Calibri"/>
          <w:sz w:val="22"/>
          <w:szCs w:val="22"/>
        </w:rPr>
        <w:t>.</w:t>
      </w:r>
      <w:r w:rsidR="00FC5366">
        <w:rPr>
          <w:rFonts w:ascii="Calibri" w:hAnsi="Calibri"/>
          <w:sz w:val="22"/>
          <w:szCs w:val="22"/>
        </w:rPr>
        <w:t xml:space="preserve"> </w:t>
      </w:r>
      <w:r w:rsidR="006B3799" w:rsidRPr="00742597">
        <w:rPr>
          <w:rFonts w:ascii="Calibri" w:hAnsi="Calibri"/>
          <w:sz w:val="22"/>
          <w:szCs w:val="22"/>
        </w:rPr>
        <w:t>Les s</w:t>
      </w:r>
      <w:r w:rsidR="00657088" w:rsidRPr="00742597">
        <w:rPr>
          <w:rFonts w:ascii="Calibri" w:hAnsi="Calibri"/>
          <w:sz w:val="22"/>
          <w:szCs w:val="22"/>
        </w:rPr>
        <w:t>tructure</w:t>
      </w:r>
      <w:r w:rsidR="006B3799" w:rsidRPr="00742597">
        <w:rPr>
          <w:rFonts w:ascii="Calibri" w:hAnsi="Calibri"/>
          <w:sz w:val="22"/>
          <w:szCs w:val="22"/>
        </w:rPr>
        <w:t>s</w:t>
      </w:r>
      <w:r w:rsidR="00657088" w:rsidRPr="00742597">
        <w:rPr>
          <w:rFonts w:ascii="Calibri" w:hAnsi="Calibri"/>
          <w:sz w:val="22"/>
          <w:szCs w:val="22"/>
        </w:rPr>
        <w:t xml:space="preserve"> sanitaires répondent aux b</w:t>
      </w:r>
      <w:r w:rsidR="00A246BA" w:rsidRPr="00742597">
        <w:rPr>
          <w:rFonts w:ascii="Calibri" w:hAnsi="Calibri"/>
          <w:sz w:val="22"/>
          <w:szCs w:val="22"/>
        </w:rPr>
        <w:t>esoin</w:t>
      </w:r>
      <w:r w:rsidR="006A6B02" w:rsidRPr="00742597">
        <w:rPr>
          <w:rFonts w:ascii="Calibri" w:hAnsi="Calibri"/>
          <w:sz w:val="22"/>
          <w:szCs w:val="22"/>
        </w:rPr>
        <w:t>s</w:t>
      </w:r>
      <w:r w:rsidR="00A246BA" w:rsidRPr="00742597">
        <w:rPr>
          <w:rFonts w:ascii="Calibri" w:hAnsi="Calibri"/>
          <w:sz w:val="22"/>
          <w:szCs w:val="22"/>
        </w:rPr>
        <w:t xml:space="preserve"> médicaux</w:t>
      </w:r>
      <w:r w:rsidR="00C301C8" w:rsidRPr="00742597">
        <w:rPr>
          <w:rFonts w:ascii="Calibri" w:hAnsi="Calibri"/>
          <w:sz w:val="22"/>
          <w:szCs w:val="22"/>
        </w:rPr>
        <w:t xml:space="preserve">. </w:t>
      </w:r>
      <w:r w:rsidR="00657088" w:rsidRPr="00742597">
        <w:rPr>
          <w:rFonts w:ascii="Calibri" w:hAnsi="Calibri"/>
          <w:sz w:val="22"/>
          <w:szCs w:val="22"/>
        </w:rPr>
        <w:t>Les ESMS répondent à la dimension</w:t>
      </w:r>
      <w:r w:rsidR="00FC5366">
        <w:rPr>
          <w:rFonts w:ascii="Calibri" w:hAnsi="Calibri"/>
          <w:sz w:val="22"/>
          <w:szCs w:val="22"/>
        </w:rPr>
        <w:t xml:space="preserve"> « projet de vie »</w:t>
      </w:r>
      <w:r w:rsidR="00C301C8" w:rsidRPr="00742597">
        <w:rPr>
          <w:rFonts w:ascii="Calibri" w:hAnsi="Calibri"/>
          <w:sz w:val="22"/>
          <w:szCs w:val="22"/>
        </w:rPr>
        <w:t>.</w:t>
      </w:r>
      <w:r w:rsidR="006B3799" w:rsidRPr="00742597">
        <w:rPr>
          <w:rFonts w:ascii="Calibri" w:hAnsi="Calibri"/>
          <w:sz w:val="22"/>
          <w:szCs w:val="22"/>
        </w:rPr>
        <w:t xml:space="preserve">  </w:t>
      </w:r>
      <w:r w:rsidR="00657088" w:rsidRPr="00742597">
        <w:rPr>
          <w:rFonts w:ascii="Calibri" w:hAnsi="Calibri"/>
          <w:sz w:val="22"/>
          <w:szCs w:val="22"/>
        </w:rPr>
        <w:t xml:space="preserve">Difficulté </w:t>
      </w:r>
      <w:r w:rsidR="006B3799" w:rsidRPr="00742597">
        <w:rPr>
          <w:rFonts w:ascii="Calibri" w:hAnsi="Calibri"/>
          <w:sz w:val="22"/>
          <w:szCs w:val="22"/>
        </w:rPr>
        <w:t>de</w:t>
      </w:r>
      <w:r w:rsidR="00657088" w:rsidRPr="00742597">
        <w:rPr>
          <w:rFonts w:ascii="Calibri" w:hAnsi="Calibri"/>
          <w:sz w:val="22"/>
          <w:szCs w:val="22"/>
        </w:rPr>
        <w:t xml:space="preserve"> coupler les 2 approches.</w:t>
      </w:r>
      <w:r w:rsidR="00202107" w:rsidRPr="00742597">
        <w:rPr>
          <w:rFonts w:ascii="Calibri" w:hAnsi="Calibri"/>
          <w:sz w:val="22"/>
          <w:szCs w:val="22"/>
        </w:rPr>
        <w:t xml:space="preserve"> La sévérité de l’état implique à </w:t>
      </w:r>
      <w:r w:rsidR="00202107" w:rsidRPr="00742597">
        <w:rPr>
          <w:rFonts w:ascii="Calibri" w:hAnsi="Calibri"/>
          <w:sz w:val="22"/>
          <w:szCs w:val="22"/>
        </w:rPr>
        <w:t>la fois ces 2 types de PEC.</w:t>
      </w:r>
      <w:r w:rsidR="00F25026" w:rsidRPr="00742597">
        <w:rPr>
          <w:rFonts w:ascii="Calibri" w:hAnsi="Calibri"/>
          <w:sz w:val="22"/>
          <w:szCs w:val="22"/>
        </w:rPr>
        <w:t xml:space="preserve"> </w:t>
      </w:r>
      <w:r w:rsidR="00657088" w:rsidRPr="00FC5366">
        <w:rPr>
          <w:rFonts w:ascii="Calibri" w:hAnsi="Calibri"/>
          <w:b/>
          <w:i/>
          <w:sz w:val="22"/>
          <w:szCs w:val="22"/>
        </w:rPr>
        <w:t xml:space="preserve">La spécificité repose sur la nécessité d’allier les deux </w:t>
      </w:r>
      <w:r w:rsidR="00F25026" w:rsidRPr="00FC5366">
        <w:rPr>
          <w:rFonts w:ascii="Calibri" w:hAnsi="Calibri"/>
          <w:b/>
          <w:i/>
          <w:sz w:val="22"/>
          <w:szCs w:val="22"/>
        </w:rPr>
        <w:t>besoin</w:t>
      </w:r>
      <w:r w:rsidR="00657088" w:rsidRPr="00FC5366">
        <w:rPr>
          <w:rFonts w:ascii="Calibri" w:hAnsi="Calibri"/>
          <w:b/>
          <w:i/>
          <w:sz w:val="22"/>
          <w:szCs w:val="22"/>
        </w:rPr>
        <w:t xml:space="preserve">s et </w:t>
      </w:r>
      <w:r w:rsidR="00F25026" w:rsidRPr="00FC5366">
        <w:rPr>
          <w:rFonts w:ascii="Calibri" w:hAnsi="Calibri"/>
          <w:b/>
          <w:i/>
          <w:sz w:val="22"/>
          <w:szCs w:val="22"/>
        </w:rPr>
        <w:t>sur toute une vie</w:t>
      </w:r>
      <w:r w:rsidR="001C6CDB">
        <w:rPr>
          <w:rFonts w:ascii="Calibri" w:hAnsi="Calibri"/>
          <w:b/>
          <w:i/>
          <w:sz w:val="22"/>
          <w:szCs w:val="22"/>
        </w:rPr>
        <w:t>.</w:t>
      </w:r>
      <w:r w:rsidR="00F25026" w:rsidRPr="00FC5366">
        <w:rPr>
          <w:rFonts w:ascii="Calibri" w:hAnsi="Calibri"/>
          <w:b/>
          <w:i/>
          <w:sz w:val="22"/>
          <w:szCs w:val="22"/>
        </w:rPr>
        <w:t xml:space="preserve"> </w:t>
      </w:r>
    </w:p>
    <w:p w:rsidR="00C301C8" w:rsidRPr="00742597" w:rsidRDefault="00C301C8" w:rsidP="00C301C8">
      <w:pPr>
        <w:jc w:val="both"/>
        <w:rPr>
          <w:rFonts w:ascii="Calibri" w:hAnsi="Calibri"/>
          <w:sz w:val="22"/>
          <w:szCs w:val="22"/>
        </w:rPr>
      </w:pPr>
    </w:p>
    <w:p w:rsidR="00586F68" w:rsidRDefault="00C301C8" w:rsidP="003A209E">
      <w:pPr>
        <w:jc w:val="both"/>
        <w:rPr>
          <w:rFonts w:ascii="Calibri" w:hAnsi="Calibri"/>
          <w:sz w:val="22"/>
          <w:szCs w:val="22"/>
        </w:rPr>
      </w:pPr>
      <w:r w:rsidRPr="00742597">
        <w:rPr>
          <w:rFonts w:ascii="Calibri" w:hAnsi="Calibri"/>
          <w:sz w:val="22"/>
          <w:szCs w:val="22"/>
        </w:rPr>
        <w:t xml:space="preserve">Une </w:t>
      </w:r>
      <w:r w:rsidR="00417FF2" w:rsidRPr="00742597">
        <w:rPr>
          <w:rFonts w:ascii="Calibri" w:hAnsi="Calibri"/>
          <w:sz w:val="22"/>
          <w:szCs w:val="22"/>
        </w:rPr>
        <w:t>discussion sera surement</w:t>
      </w:r>
      <w:r w:rsidRPr="00742597">
        <w:rPr>
          <w:rFonts w:ascii="Calibri" w:hAnsi="Calibri"/>
          <w:sz w:val="22"/>
          <w:szCs w:val="22"/>
        </w:rPr>
        <w:t xml:space="preserve"> à envisager</w:t>
      </w:r>
      <w:r w:rsidR="00417FF2" w:rsidRPr="00742597">
        <w:rPr>
          <w:rFonts w:ascii="Calibri" w:hAnsi="Calibri"/>
          <w:sz w:val="22"/>
          <w:szCs w:val="22"/>
        </w:rPr>
        <w:t xml:space="preserve"> avec les familles qui militent pour une définition plus élargie</w:t>
      </w:r>
      <w:r w:rsidRPr="00742597">
        <w:rPr>
          <w:rFonts w:ascii="Calibri" w:hAnsi="Calibri"/>
          <w:sz w:val="22"/>
          <w:szCs w:val="22"/>
        </w:rPr>
        <w:t xml:space="preserve"> notamment sur les aspects en lien avec </w:t>
      </w:r>
      <w:r w:rsidR="00417FF2" w:rsidRPr="00742597">
        <w:rPr>
          <w:rFonts w:ascii="Calibri" w:hAnsi="Calibri"/>
          <w:sz w:val="22"/>
          <w:szCs w:val="22"/>
        </w:rPr>
        <w:t>la communication car les poly</w:t>
      </w:r>
      <w:r w:rsidRPr="00742597">
        <w:rPr>
          <w:rFonts w:ascii="Calibri" w:hAnsi="Calibri"/>
          <w:sz w:val="22"/>
          <w:szCs w:val="22"/>
        </w:rPr>
        <w:t>handicapés</w:t>
      </w:r>
      <w:r w:rsidR="00417FF2" w:rsidRPr="00742597">
        <w:rPr>
          <w:rFonts w:ascii="Calibri" w:hAnsi="Calibri"/>
          <w:sz w:val="22"/>
          <w:szCs w:val="22"/>
        </w:rPr>
        <w:t xml:space="preserve"> sévères communiquent pas ou très peu alors que les poly</w:t>
      </w:r>
      <w:r w:rsidRPr="00742597">
        <w:rPr>
          <w:rFonts w:ascii="Calibri" w:hAnsi="Calibri"/>
          <w:sz w:val="22"/>
          <w:szCs w:val="22"/>
        </w:rPr>
        <w:t>handicapés</w:t>
      </w:r>
      <w:r w:rsidR="00417FF2" w:rsidRPr="00742597">
        <w:rPr>
          <w:rFonts w:ascii="Calibri" w:hAnsi="Calibri"/>
          <w:sz w:val="22"/>
          <w:szCs w:val="22"/>
        </w:rPr>
        <w:t xml:space="preserve"> moins sévères ont plus de compétences à ce niveau</w:t>
      </w:r>
      <w:r w:rsidRPr="00742597">
        <w:rPr>
          <w:rFonts w:ascii="Calibri" w:hAnsi="Calibri"/>
          <w:sz w:val="22"/>
          <w:szCs w:val="22"/>
        </w:rPr>
        <w:t>.</w:t>
      </w:r>
    </w:p>
    <w:p w:rsidR="00880153" w:rsidRPr="00742597" w:rsidRDefault="00880153" w:rsidP="003A209E">
      <w:pPr>
        <w:jc w:val="both"/>
        <w:rPr>
          <w:rFonts w:ascii="Calibri" w:hAnsi="Calibri"/>
          <w:sz w:val="22"/>
          <w:szCs w:val="22"/>
        </w:rPr>
      </w:pPr>
    </w:p>
    <w:p w:rsidR="00C854B8" w:rsidRPr="00742597" w:rsidRDefault="00C854B8" w:rsidP="00C854B8">
      <w:pPr>
        <w:pBdr>
          <w:top w:val="single" w:sz="12" w:space="1" w:color="C0504D" w:themeColor="accent2"/>
          <w:left w:val="single" w:sz="12" w:space="4" w:color="C0504D" w:themeColor="accent2"/>
          <w:bottom w:val="single" w:sz="12" w:space="0" w:color="C0504D" w:themeColor="accent2"/>
          <w:right w:val="single" w:sz="12" w:space="4" w:color="C0504D" w:themeColor="accent2"/>
        </w:pBdr>
        <w:rPr>
          <w:rFonts w:ascii="Calibri" w:hAnsi="Calibri"/>
          <w:b/>
          <w:i/>
          <w:color w:val="C00000"/>
          <w:sz w:val="22"/>
          <w:szCs w:val="22"/>
        </w:rPr>
      </w:pPr>
      <w:r w:rsidRPr="00742597">
        <w:rPr>
          <w:rFonts w:ascii="Calibri" w:hAnsi="Calibri"/>
          <w:b/>
          <w:i/>
          <w:color w:val="C00000"/>
          <w:sz w:val="22"/>
          <w:szCs w:val="22"/>
        </w:rPr>
        <w:t>V</w:t>
      </w:r>
      <w:r w:rsidR="000C0179" w:rsidRPr="00742597">
        <w:rPr>
          <w:rFonts w:ascii="Calibri" w:hAnsi="Calibri"/>
          <w:b/>
          <w:i/>
          <w:color w:val="C00000"/>
          <w:sz w:val="22"/>
          <w:szCs w:val="22"/>
        </w:rPr>
        <w:t>I</w:t>
      </w:r>
      <w:r w:rsidRPr="00742597">
        <w:rPr>
          <w:rFonts w:ascii="Calibri" w:hAnsi="Calibri"/>
          <w:b/>
          <w:i/>
          <w:color w:val="C00000"/>
          <w:sz w:val="22"/>
          <w:szCs w:val="22"/>
        </w:rPr>
        <w:t xml:space="preserve">. Quels </w:t>
      </w:r>
      <w:r w:rsidR="00E476A1" w:rsidRPr="00742597">
        <w:rPr>
          <w:rFonts w:ascii="Calibri" w:hAnsi="Calibri"/>
          <w:b/>
          <w:i/>
          <w:color w:val="C00000"/>
          <w:sz w:val="22"/>
          <w:szCs w:val="22"/>
        </w:rPr>
        <w:t>s</w:t>
      </w:r>
      <w:r w:rsidR="008E65F0" w:rsidRPr="00742597">
        <w:rPr>
          <w:rFonts w:ascii="Calibri" w:hAnsi="Calibri"/>
          <w:b/>
          <w:i/>
          <w:color w:val="C00000"/>
          <w:sz w:val="22"/>
          <w:szCs w:val="22"/>
        </w:rPr>
        <w:t>erai</w:t>
      </w:r>
      <w:r w:rsidR="00742597">
        <w:rPr>
          <w:rFonts w:ascii="Calibri" w:hAnsi="Calibri"/>
          <w:b/>
          <w:i/>
          <w:color w:val="C00000"/>
          <w:sz w:val="22"/>
          <w:szCs w:val="22"/>
        </w:rPr>
        <w:t>e</w:t>
      </w:r>
      <w:r w:rsidR="00E476A1" w:rsidRPr="00742597">
        <w:rPr>
          <w:rFonts w:ascii="Calibri" w:hAnsi="Calibri"/>
          <w:b/>
          <w:i/>
          <w:color w:val="C00000"/>
          <w:sz w:val="22"/>
          <w:szCs w:val="22"/>
        </w:rPr>
        <w:t xml:space="preserve">nt les </w:t>
      </w:r>
      <w:r w:rsidRPr="00742597">
        <w:rPr>
          <w:rFonts w:ascii="Calibri" w:hAnsi="Calibri"/>
          <w:b/>
          <w:i/>
          <w:color w:val="C00000"/>
          <w:sz w:val="22"/>
          <w:szCs w:val="22"/>
        </w:rPr>
        <w:t>périmètres ?</w:t>
      </w:r>
    </w:p>
    <w:p w:rsidR="00C854B8" w:rsidRPr="00742597" w:rsidRDefault="00C854B8" w:rsidP="00C854B8">
      <w:pPr>
        <w:jc w:val="both"/>
        <w:rPr>
          <w:rFonts w:ascii="Calibri" w:hAnsi="Calibri"/>
          <w:sz w:val="22"/>
          <w:szCs w:val="22"/>
        </w:rPr>
      </w:pPr>
    </w:p>
    <w:p w:rsidR="00B8223D" w:rsidRPr="003B069A" w:rsidRDefault="00B8223D" w:rsidP="00293B6F">
      <w:pPr>
        <w:pStyle w:val="Paragraphedeliste"/>
        <w:numPr>
          <w:ilvl w:val="0"/>
          <w:numId w:val="9"/>
        </w:numPr>
        <w:jc w:val="both"/>
        <w:rPr>
          <w:rFonts w:ascii="Calibri" w:hAnsi="Calibri"/>
          <w:sz w:val="22"/>
          <w:szCs w:val="22"/>
        </w:rPr>
      </w:pPr>
      <w:r w:rsidRPr="003B069A">
        <w:rPr>
          <w:rFonts w:ascii="Calibri" w:hAnsi="Calibri"/>
          <w:i/>
          <w:sz w:val="22"/>
          <w:szCs w:val="22"/>
          <w:u w:val="single"/>
        </w:rPr>
        <w:t>Périmètre de recherche</w:t>
      </w:r>
      <w:r w:rsidRPr="003B069A">
        <w:rPr>
          <w:rFonts w:ascii="Calibri" w:hAnsi="Calibri"/>
          <w:sz w:val="22"/>
          <w:szCs w:val="22"/>
        </w:rPr>
        <w:t xml:space="preserve"> =&gt; en attente des questions du GT</w:t>
      </w:r>
    </w:p>
    <w:p w:rsidR="00B8223D" w:rsidRPr="00742597" w:rsidRDefault="00B8223D" w:rsidP="00B8223D">
      <w:pPr>
        <w:jc w:val="both"/>
        <w:rPr>
          <w:rFonts w:ascii="Calibri" w:hAnsi="Calibri"/>
          <w:sz w:val="22"/>
          <w:szCs w:val="22"/>
        </w:rPr>
      </w:pPr>
    </w:p>
    <w:p w:rsidR="009012FF" w:rsidRPr="003B069A" w:rsidRDefault="006A228F" w:rsidP="00293B6F">
      <w:pPr>
        <w:pStyle w:val="Paragraphedeliste"/>
        <w:numPr>
          <w:ilvl w:val="0"/>
          <w:numId w:val="9"/>
        </w:numPr>
        <w:jc w:val="both"/>
        <w:rPr>
          <w:rFonts w:ascii="Calibri" w:hAnsi="Calibri"/>
          <w:i/>
          <w:sz w:val="22"/>
          <w:szCs w:val="22"/>
          <w:u w:val="single"/>
        </w:rPr>
      </w:pPr>
      <w:r w:rsidRPr="003B069A">
        <w:rPr>
          <w:rFonts w:ascii="Calibri" w:hAnsi="Calibri"/>
          <w:i/>
          <w:sz w:val="22"/>
          <w:szCs w:val="22"/>
          <w:u w:val="single"/>
        </w:rPr>
        <w:t>Lieux</w:t>
      </w:r>
      <w:r w:rsidR="00F479C5" w:rsidRPr="003B069A">
        <w:rPr>
          <w:rFonts w:ascii="Calibri" w:hAnsi="Calibri"/>
          <w:i/>
          <w:sz w:val="22"/>
          <w:szCs w:val="22"/>
          <w:u w:val="single"/>
        </w:rPr>
        <w:t xml:space="preserve"> : </w:t>
      </w:r>
    </w:p>
    <w:p w:rsidR="00F479C5" w:rsidRPr="00742597" w:rsidRDefault="009012FF" w:rsidP="00F479C5">
      <w:pPr>
        <w:jc w:val="both"/>
        <w:rPr>
          <w:rFonts w:ascii="Calibri" w:hAnsi="Calibri"/>
          <w:i/>
          <w:sz w:val="22"/>
          <w:szCs w:val="22"/>
          <w:u w:val="single"/>
        </w:rPr>
      </w:pPr>
      <w:r w:rsidRPr="00742597">
        <w:rPr>
          <w:rFonts w:ascii="Calibri" w:hAnsi="Calibri"/>
          <w:i/>
          <w:sz w:val="22"/>
          <w:szCs w:val="22"/>
          <w:u w:val="single"/>
        </w:rPr>
        <w:t>-</w:t>
      </w:r>
      <w:r w:rsidR="006A228F" w:rsidRPr="00742597">
        <w:rPr>
          <w:rFonts w:ascii="Calibri" w:hAnsi="Calibri"/>
          <w:i/>
          <w:sz w:val="22"/>
          <w:szCs w:val="22"/>
          <w:u w:val="single"/>
        </w:rPr>
        <w:t xml:space="preserve"> Outre- mer : </w:t>
      </w:r>
    </w:p>
    <w:p w:rsidR="006A228F" w:rsidRPr="00742597" w:rsidRDefault="00F479C5" w:rsidP="006A228F">
      <w:pPr>
        <w:jc w:val="both"/>
        <w:rPr>
          <w:rFonts w:ascii="Calibri" w:hAnsi="Calibri"/>
          <w:sz w:val="22"/>
          <w:szCs w:val="22"/>
        </w:rPr>
      </w:pPr>
      <w:r w:rsidRPr="00742597">
        <w:rPr>
          <w:rFonts w:ascii="Calibri" w:hAnsi="Calibri"/>
          <w:sz w:val="22"/>
          <w:szCs w:val="22"/>
        </w:rPr>
        <w:t xml:space="preserve">En Martinique, notamment sur les adultes en domicile, il y en a </w:t>
      </w:r>
      <w:proofErr w:type="spellStart"/>
      <w:r w:rsidRPr="00742597">
        <w:rPr>
          <w:rFonts w:ascii="Calibri" w:hAnsi="Calibri"/>
          <w:sz w:val="22"/>
          <w:szCs w:val="22"/>
        </w:rPr>
        <w:t>bcp</w:t>
      </w:r>
      <w:proofErr w:type="spellEnd"/>
      <w:r w:rsidRPr="00742597">
        <w:rPr>
          <w:rFonts w:ascii="Calibri" w:hAnsi="Calibri"/>
          <w:sz w:val="22"/>
          <w:szCs w:val="22"/>
        </w:rPr>
        <w:t xml:space="preserve"> plus qu’en métropole (manque de place</w:t>
      </w:r>
      <w:r w:rsidR="002D0BB1">
        <w:rPr>
          <w:rFonts w:ascii="Calibri" w:hAnsi="Calibri"/>
          <w:sz w:val="22"/>
          <w:szCs w:val="22"/>
        </w:rPr>
        <w:t>s</w:t>
      </w:r>
      <w:r w:rsidRPr="00742597">
        <w:rPr>
          <w:rFonts w:ascii="Calibri" w:hAnsi="Calibri"/>
          <w:sz w:val="22"/>
          <w:szCs w:val="22"/>
        </w:rPr>
        <w:t xml:space="preserve"> en SMS, culture), etc. moins d’écart de structure</w:t>
      </w:r>
      <w:r w:rsidR="002D0BB1">
        <w:rPr>
          <w:rFonts w:ascii="Calibri" w:hAnsi="Calibri"/>
          <w:sz w:val="22"/>
          <w:szCs w:val="22"/>
        </w:rPr>
        <w:t>s</w:t>
      </w:r>
      <w:r w:rsidRPr="00742597">
        <w:rPr>
          <w:rFonts w:ascii="Calibri" w:hAnsi="Calibri"/>
          <w:sz w:val="22"/>
          <w:szCs w:val="22"/>
        </w:rPr>
        <w:t xml:space="preserve"> en Réunion. Ce serait probablement intéressant…au moins Guadeloupe, Martinique, et Réunion. </w:t>
      </w:r>
      <w:r w:rsidR="00922502" w:rsidRPr="00742597">
        <w:rPr>
          <w:rFonts w:ascii="Calibri" w:hAnsi="Calibri"/>
          <w:sz w:val="22"/>
          <w:szCs w:val="22"/>
        </w:rPr>
        <w:t xml:space="preserve">Savoir combien de personnes </w:t>
      </w:r>
      <w:proofErr w:type="gramStart"/>
      <w:r w:rsidR="00922502" w:rsidRPr="00742597">
        <w:rPr>
          <w:rFonts w:ascii="Calibri" w:hAnsi="Calibri"/>
          <w:sz w:val="22"/>
          <w:szCs w:val="22"/>
        </w:rPr>
        <w:t>seraient</w:t>
      </w:r>
      <w:proofErr w:type="gramEnd"/>
      <w:r w:rsidR="00922502" w:rsidRPr="00742597">
        <w:rPr>
          <w:rFonts w:ascii="Calibri" w:hAnsi="Calibri"/>
          <w:sz w:val="22"/>
          <w:szCs w:val="22"/>
        </w:rPr>
        <w:t xml:space="preserve"> </w:t>
      </w:r>
      <w:r w:rsidRPr="00742597">
        <w:rPr>
          <w:rFonts w:ascii="Calibri" w:hAnsi="Calibri"/>
          <w:sz w:val="22"/>
          <w:szCs w:val="22"/>
        </w:rPr>
        <w:t>concern</w:t>
      </w:r>
      <w:r w:rsidR="00922502" w:rsidRPr="00742597">
        <w:rPr>
          <w:rFonts w:ascii="Calibri" w:hAnsi="Calibri"/>
          <w:sz w:val="22"/>
          <w:szCs w:val="22"/>
        </w:rPr>
        <w:t>ées</w:t>
      </w:r>
      <w:r w:rsidR="00176C3E" w:rsidRPr="00742597">
        <w:rPr>
          <w:rFonts w:ascii="Calibri" w:hAnsi="Calibri"/>
          <w:sz w:val="22"/>
          <w:szCs w:val="22"/>
        </w:rPr>
        <w:t xml:space="preserve"> </w:t>
      </w:r>
      <w:r w:rsidRPr="00742597">
        <w:rPr>
          <w:rFonts w:ascii="Calibri" w:hAnsi="Calibri"/>
          <w:sz w:val="22"/>
          <w:szCs w:val="22"/>
        </w:rPr>
        <w:t xml:space="preserve">? </w:t>
      </w:r>
      <w:r w:rsidR="00F36736" w:rsidRPr="00742597">
        <w:rPr>
          <w:rFonts w:ascii="Calibri" w:hAnsi="Calibri"/>
          <w:sz w:val="22"/>
          <w:szCs w:val="22"/>
        </w:rPr>
        <w:t xml:space="preserve">» Quels services de SSR prennent en charge des PLH dans ces territoires ? </w:t>
      </w:r>
      <w:r w:rsidRPr="00742597">
        <w:rPr>
          <w:rFonts w:ascii="Calibri" w:hAnsi="Calibri"/>
          <w:sz w:val="22"/>
          <w:szCs w:val="22"/>
        </w:rPr>
        <w:t>Il faudrait évaluer le n</w:t>
      </w:r>
      <w:r w:rsidR="00EC5DEA" w:rsidRPr="00742597">
        <w:rPr>
          <w:rFonts w:ascii="Calibri" w:hAnsi="Calibri"/>
          <w:sz w:val="22"/>
          <w:szCs w:val="22"/>
        </w:rPr>
        <w:t>om</w:t>
      </w:r>
      <w:r w:rsidRPr="00742597">
        <w:rPr>
          <w:rFonts w:ascii="Calibri" w:hAnsi="Calibri"/>
          <w:sz w:val="22"/>
          <w:szCs w:val="22"/>
        </w:rPr>
        <w:t>bre de personnes concernées avant tout</w:t>
      </w:r>
      <w:r w:rsidR="000E3A9B" w:rsidRPr="00742597">
        <w:rPr>
          <w:rFonts w:ascii="Calibri" w:hAnsi="Calibri"/>
          <w:sz w:val="22"/>
          <w:szCs w:val="22"/>
        </w:rPr>
        <w:t xml:space="preserve">. </w:t>
      </w:r>
      <w:r w:rsidR="006A228F" w:rsidRPr="00742597">
        <w:rPr>
          <w:rFonts w:ascii="Calibri" w:hAnsi="Calibri"/>
          <w:sz w:val="22"/>
          <w:szCs w:val="22"/>
        </w:rPr>
        <w:t xml:space="preserve">OK si répond à une commande=&gt; </w:t>
      </w:r>
      <w:r w:rsidR="00CA767E" w:rsidRPr="00742597">
        <w:rPr>
          <w:rFonts w:ascii="Calibri" w:hAnsi="Calibri"/>
          <w:sz w:val="22"/>
          <w:szCs w:val="22"/>
        </w:rPr>
        <w:t>soumettre</w:t>
      </w:r>
      <w:r w:rsidR="006A228F" w:rsidRPr="00742597">
        <w:rPr>
          <w:rFonts w:ascii="Calibri" w:hAnsi="Calibri"/>
          <w:sz w:val="22"/>
          <w:szCs w:val="22"/>
        </w:rPr>
        <w:t xml:space="preserve"> au GT </w:t>
      </w:r>
      <w:r w:rsidR="00CA767E" w:rsidRPr="00742597">
        <w:rPr>
          <w:rFonts w:ascii="Calibri" w:hAnsi="Calibri"/>
          <w:sz w:val="22"/>
          <w:szCs w:val="22"/>
        </w:rPr>
        <w:t>pour avis.</w:t>
      </w:r>
    </w:p>
    <w:p w:rsidR="006A228F" w:rsidRPr="00742597" w:rsidRDefault="006A228F" w:rsidP="006A228F">
      <w:pPr>
        <w:jc w:val="both"/>
        <w:rPr>
          <w:rFonts w:ascii="Calibri" w:hAnsi="Calibri"/>
          <w:sz w:val="22"/>
          <w:szCs w:val="22"/>
        </w:rPr>
      </w:pPr>
    </w:p>
    <w:p w:rsidR="00AB4B0D" w:rsidRPr="00742597" w:rsidRDefault="00AB4B0D" w:rsidP="006A228F">
      <w:pPr>
        <w:jc w:val="both"/>
        <w:rPr>
          <w:rFonts w:ascii="Calibri" w:hAnsi="Calibri"/>
          <w:sz w:val="22"/>
          <w:szCs w:val="22"/>
          <w:u w:val="single"/>
        </w:rPr>
      </w:pPr>
      <w:r w:rsidRPr="00742597">
        <w:rPr>
          <w:rFonts w:ascii="Calibri" w:hAnsi="Calibri"/>
          <w:sz w:val="22"/>
          <w:szCs w:val="22"/>
          <w:u w:val="single"/>
        </w:rPr>
        <w:t xml:space="preserve">- Sites de recherche : </w:t>
      </w:r>
    </w:p>
    <w:p w:rsidR="006A228F" w:rsidRPr="00742597" w:rsidRDefault="009012FF" w:rsidP="006A228F">
      <w:pPr>
        <w:jc w:val="both"/>
        <w:rPr>
          <w:rFonts w:ascii="Calibri" w:hAnsi="Calibri"/>
          <w:sz w:val="22"/>
          <w:szCs w:val="22"/>
        </w:rPr>
      </w:pPr>
      <w:r w:rsidRPr="00742597">
        <w:rPr>
          <w:rFonts w:ascii="Calibri" w:hAnsi="Calibri"/>
          <w:sz w:val="22"/>
          <w:szCs w:val="22"/>
        </w:rPr>
        <w:t>N</w:t>
      </w:r>
      <w:r w:rsidR="006A228F" w:rsidRPr="00742597">
        <w:rPr>
          <w:rFonts w:ascii="Calibri" w:hAnsi="Calibri"/>
          <w:sz w:val="22"/>
          <w:szCs w:val="22"/>
        </w:rPr>
        <w:t>écessité d’accéder au domicile, dans les ESMS, les hôpitaux et tous les lieux d’accueil des personnes polyhandicapées. Nombreuses difficultés à repérer les personnes polyhandicapées à domicile mais indispensable.</w:t>
      </w:r>
    </w:p>
    <w:p w:rsidR="00911DB7" w:rsidRPr="00742597" w:rsidRDefault="00911DB7" w:rsidP="00293B6F">
      <w:pPr>
        <w:pStyle w:val="Paragraphedeliste"/>
        <w:numPr>
          <w:ilvl w:val="0"/>
          <w:numId w:val="13"/>
        </w:numPr>
        <w:jc w:val="both"/>
        <w:rPr>
          <w:rFonts w:ascii="Calibri" w:hAnsi="Calibri"/>
          <w:b/>
          <w:i/>
          <w:color w:val="1F497D" w:themeColor="text2"/>
          <w:sz w:val="22"/>
          <w:szCs w:val="22"/>
        </w:rPr>
      </w:pPr>
      <w:r w:rsidRPr="00742597">
        <w:rPr>
          <w:rFonts w:ascii="Calibri" w:hAnsi="Calibri"/>
          <w:b/>
          <w:i/>
          <w:color w:val="1F497D" w:themeColor="text2"/>
          <w:sz w:val="22"/>
          <w:szCs w:val="22"/>
        </w:rPr>
        <w:t>Rôle des associations notamment dans le recrutement des patients auxquels on n’a pas accès dans le sanitaire…</w:t>
      </w:r>
    </w:p>
    <w:p w:rsidR="006A228F" w:rsidRPr="00742597" w:rsidRDefault="006A228F" w:rsidP="00911DB7">
      <w:pPr>
        <w:pStyle w:val="Paragraphedeliste"/>
        <w:jc w:val="both"/>
        <w:rPr>
          <w:rFonts w:ascii="Calibri" w:hAnsi="Calibri"/>
          <w:sz w:val="22"/>
          <w:szCs w:val="22"/>
        </w:rPr>
      </w:pPr>
    </w:p>
    <w:p w:rsidR="003B069A" w:rsidRDefault="003B069A" w:rsidP="00293B6F">
      <w:pPr>
        <w:pStyle w:val="Paragraphedeliste"/>
        <w:numPr>
          <w:ilvl w:val="0"/>
          <w:numId w:val="26"/>
        </w:numPr>
        <w:jc w:val="both"/>
        <w:rPr>
          <w:rFonts w:ascii="Calibri" w:hAnsi="Calibri"/>
          <w:sz w:val="22"/>
          <w:szCs w:val="22"/>
        </w:rPr>
      </w:pPr>
      <w:r>
        <w:rPr>
          <w:rFonts w:ascii="Calibri" w:hAnsi="Calibri"/>
          <w:sz w:val="22"/>
          <w:szCs w:val="22"/>
          <w:u w:val="single"/>
        </w:rPr>
        <w:t>H</w:t>
      </w:r>
      <w:r w:rsidR="00F479C5" w:rsidRPr="003B069A">
        <w:rPr>
          <w:rFonts w:ascii="Calibri" w:hAnsi="Calibri"/>
          <w:sz w:val="22"/>
          <w:szCs w:val="22"/>
          <w:u w:val="single"/>
        </w:rPr>
        <w:t>ors-champ</w:t>
      </w:r>
      <w:r w:rsidR="00F479C5" w:rsidRPr="003B069A">
        <w:rPr>
          <w:rFonts w:ascii="Calibri" w:hAnsi="Calibri"/>
          <w:sz w:val="22"/>
          <w:szCs w:val="22"/>
        </w:rPr>
        <w:t xml:space="preserve"> : </w:t>
      </w:r>
    </w:p>
    <w:p w:rsidR="00F479C5" w:rsidRPr="003B069A" w:rsidRDefault="003B069A" w:rsidP="003B069A">
      <w:pPr>
        <w:jc w:val="both"/>
        <w:rPr>
          <w:rFonts w:ascii="Calibri" w:hAnsi="Calibri"/>
          <w:sz w:val="22"/>
          <w:szCs w:val="22"/>
        </w:rPr>
      </w:pPr>
      <w:r>
        <w:rPr>
          <w:rFonts w:ascii="Calibri" w:hAnsi="Calibri"/>
          <w:sz w:val="22"/>
          <w:szCs w:val="22"/>
        </w:rPr>
        <w:t xml:space="preserve">Population </w:t>
      </w:r>
      <w:r w:rsidR="00F479C5" w:rsidRPr="003B069A">
        <w:rPr>
          <w:rFonts w:ascii="Calibri" w:hAnsi="Calibri"/>
          <w:sz w:val="22"/>
          <w:szCs w:val="22"/>
        </w:rPr>
        <w:t>hors critères de sélection</w:t>
      </w:r>
      <w:r>
        <w:rPr>
          <w:rFonts w:ascii="Calibri" w:hAnsi="Calibri"/>
          <w:sz w:val="22"/>
          <w:szCs w:val="22"/>
        </w:rPr>
        <w:t xml:space="preserve"> arrêtés</w:t>
      </w:r>
      <w:r w:rsidR="00F479C5" w:rsidRPr="003B069A">
        <w:rPr>
          <w:rFonts w:ascii="Calibri" w:hAnsi="Calibri"/>
          <w:sz w:val="22"/>
          <w:szCs w:val="22"/>
        </w:rPr>
        <w:t>. Faire une étude plus tard avec des enfants qui ont acquis une lésion plus tard</w:t>
      </w:r>
      <w:r>
        <w:rPr>
          <w:rFonts w:ascii="Calibri" w:hAnsi="Calibri"/>
          <w:sz w:val="22"/>
          <w:szCs w:val="22"/>
        </w:rPr>
        <w:t>ivement</w:t>
      </w:r>
      <w:r w:rsidR="00F479C5" w:rsidRPr="003B069A">
        <w:rPr>
          <w:rFonts w:ascii="Calibri" w:hAnsi="Calibri"/>
          <w:sz w:val="22"/>
          <w:szCs w:val="22"/>
        </w:rPr>
        <w:t xml:space="preserve"> pour étudier leur évolution</w:t>
      </w:r>
      <w:r w:rsidR="00911DB7" w:rsidRPr="003B069A">
        <w:rPr>
          <w:rFonts w:ascii="Calibri" w:hAnsi="Calibri"/>
          <w:sz w:val="22"/>
          <w:szCs w:val="22"/>
        </w:rPr>
        <w:t xml:space="preserve">. </w:t>
      </w:r>
    </w:p>
    <w:p w:rsidR="00F479C5" w:rsidRPr="00742597" w:rsidRDefault="00F479C5" w:rsidP="00B8223D">
      <w:pPr>
        <w:jc w:val="both"/>
        <w:rPr>
          <w:rFonts w:ascii="Calibri" w:hAnsi="Calibri"/>
          <w:sz w:val="22"/>
          <w:szCs w:val="22"/>
        </w:rPr>
      </w:pPr>
    </w:p>
    <w:p w:rsidR="00B8223D" w:rsidRPr="00742597" w:rsidRDefault="00B8223D" w:rsidP="00B8223D">
      <w:pPr>
        <w:jc w:val="both"/>
        <w:rPr>
          <w:rFonts w:ascii="Calibri" w:hAnsi="Calibri"/>
          <w:sz w:val="22"/>
          <w:szCs w:val="22"/>
        </w:rPr>
      </w:pPr>
      <w:r w:rsidRPr="00742597">
        <w:rPr>
          <w:rFonts w:ascii="Calibri" w:hAnsi="Calibri"/>
          <w:sz w:val="22"/>
          <w:szCs w:val="22"/>
          <w:u w:val="single"/>
        </w:rPr>
        <w:t>Critères d’âge</w:t>
      </w:r>
      <w:r w:rsidRPr="00742597">
        <w:rPr>
          <w:rFonts w:ascii="Calibri" w:hAnsi="Calibri"/>
          <w:sz w:val="22"/>
          <w:szCs w:val="22"/>
        </w:rPr>
        <w:t xml:space="preserve"> </w:t>
      </w:r>
      <w:r w:rsidR="00CE7734" w:rsidRPr="00742597">
        <w:rPr>
          <w:rFonts w:ascii="Calibri" w:hAnsi="Calibri"/>
          <w:sz w:val="22"/>
          <w:szCs w:val="22"/>
        </w:rPr>
        <w:t>L</w:t>
      </w:r>
      <w:r w:rsidRPr="00742597">
        <w:rPr>
          <w:rFonts w:ascii="Calibri" w:hAnsi="Calibri"/>
          <w:sz w:val="22"/>
          <w:szCs w:val="22"/>
        </w:rPr>
        <w:t>a pop</w:t>
      </w:r>
      <w:r w:rsidR="00CE7734" w:rsidRPr="00742597">
        <w:rPr>
          <w:rFonts w:ascii="Calibri" w:hAnsi="Calibri"/>
          <w:sz w:val="22"/>
          <w:szCs w:val="22"/>
        </w:rPr>
        <w:t>ulation</w:t>
      </w:r>
      <w:r w:rsidR="00911DB7" w:rsidRPr="00742597">
        <w:rPr>
          <w:rFonts w:ascii="Calibri" w:hAnsi="Calibri"/>
          <w:sz w:val="22"/>
          <w:szCs w:val="22"/>
        </w:rPr>
        <w:t xml:space="preserve"> « exclue »</w:t>
      </w:r>
      <w:r w:rsidRPr="00742597">
        <w:rPr>
          <w:rFonts w:ascii="Calibri" w:hAnsi="Calibri"/>
          <w:sz w:val="22"/>
          <w:szCs w:val="22"/>
        </w:rPr>
        <w:t xml:space="preserve"> pourraient aussi intéresser les financeurs (au moins leur n</w:t>
      </w:r>
      <w:r w:rsidR="00791664" w:rsidRPr="00742597">
        <w:rPr>
          <w:rFonts w:ascii="Calibri" w:hAnsi="Calibri"/>
          <w:sz w:val="22"/>
          <w:szCs w:val="22"/>
        </w:rPr>
        <w:t>om</w:t>
      </w:r>
      <w:r w:rsidRPr="00742597">
        <w:rPr>
          <w:rFonts w:ascii="Calibri" w:hAnsi="Calibri"/>
          <w:sz w:val="22"/>
          <w:szCs w:val="22"/>
        </w:rPr>
        <w:t>bre, leur fréquence, leur PEC, parcours) pour les personnes qui répondent à tous les critères sauf l’âge de la lésion cérébrale</w:t>
      </w:r>
      <w:r w:rsidR="00911DB7" w:rsidRPr="00742597">
        <w:rPr>
          <w:rFonts w:ascii="Calibri" w:hAnsi="Calibri"/>
          <w:sz w:val="22"/>
          <w:szCs w:val="22"/>
        </w:rPr>
        <w:t xml:space="preserve">. </w:t>
      </w:r>
      <w:r w:rsidRPr="00742597">
        <w:rPr>
          <w:rFonts w:ascii="Calibri" w:hAnsi="Calibri"/>
          <w:sz w:val="22"/>
          <w:szCs w:val="22"/>
        </w:rPr>
        <w:t>Le consensus se retrouve sur la situation extrême…</w:t>
      </w:r>
    </w:p>
    <w:p w:rsidR="00B8223D" w:rsidRPr="00742597" w:rsidRDefault="00B8223D" w:rsidP="00B8223D">
      <w:pPr>
        <w:jc w:val="both"/>
        <w:rPr>
          <w:rFonts w:ascii="Calibri" w:hAnsi="Calibri"/>
          <w:b/>
          <w:i/>
          <w:sz w:val="22"/>
          <w:szCs w:val="22"/>
        </w:rPr>
      </w:pPr>
      <w:r w:rsidRPr="00742597">
        <w:rPr>
          <w:rFonts w:ascii="Calibri" w:hAnsi="Calibri"/>
          <w:b/>
          <w:i/>
          <w:color w:val="1F497D" w:themeColor="text2"/>
          <w:sz w:val="22"/>
          <w:szCs w:val="22"/>
        </w:rPr>
        <w:t xml:space="preserve">=&gt; </w:t>
      </w:r>
      <w:proofErr w:type="gramStart"/>
      <w:r w:rsidRPr="00742597">
        <w:rPr>
          <w:rFonts w:ascii="Calibri" w:hAnsi="Calibri"/>
          <w:b/>
          <w:i/>
          <w:color w:val="1F497D" w:themeColor="text2"/>
          <w:sz w:val="22"/>
          <w:szCs w:val="22"/>
        </w:rPr>
        <w:t>si</w:t>
      </w:r>
      <w:proofErr w:type="gramEnd"/>
      <w:r w:rsidRPr="00742597">
        <w:rPr>
          <w:rFonts w:ascii="Calibri" w:hAnsi="Calibri"/>
          <w:b/>
          <w:i/>
          <w:color w:val="1F497D" w:themeColor="text2"/>
          <w:sz w:val="22"/>
          <w:szCs w:val="22"/>
        </w:rPr>
        <w:t xml:space="preserve"> on les exclut, on ne pourra pas les comparer dans la cohorte…</w:t>
      </w:r>
    </w:p>
    <w:p w:rsidR="00C854B8" w:rsidRPr="00742597" w:rsidRDefault="00B8223D" w:rsidP="003A209E">
      <w:pPr>
        <w:jc w:val="both"/>
        <w:rPr>
          <w:rFonts w:ascii="Calibri" w:hAnsi="Calibri"/>
          <w:sz w:val="22"/>
          <w:szCs w:val="22"/>
        </w:rPr>
      </w:pPr>
      <w:r w:rsidRPr="00742597">
        <w:rPr>
          <w:rFonts w:ascii="Calibri" w:hAnsi="Calibri"/>
          <w:sz w:val="22"/>
          <w:szCs w:val="22"/>
        </w:rPr>
        <w:t xml:space="preserve">=&gt; </w:t>
      </w:r>
      <w:r w:rsidR="00911DB7" w:rsidRPr="00742597">
        <w:rPr>
          <w:rFonts w:ascii="Calibri" w:hAnsi="Calibri"/>
          <w:sz w:val="22"/>
          <w:szCs w:val="22"/>
        </w:rPr>
        <w:t>Peut-être p</w:t>
      </w:r>
      <w:r w:rsidRPr="00742597">
        <w:rPr>
          <w:rFonts w:ascii="Calibri" w:hAnsi="Calibri"/>
          <w:sz w:val="22"/>
          <w:szCs w:val="22"/>
        </w:rPr>
        <w:t xml:space="preserve">révoir une étude ponctuelle pour étudier quelles sont les personnes </w:t>
      </w:r>
      <w:r w:rsidR="001647B8">
        <w:rPr>
          <w:rFonts w:ascii="Calibri" w:hAnsi="Calibri"/>
          <w:sz w:val="22"/>
          <w:szCs w:val="22"/>
        </w:rPr>
        <w:t xml:space="preserve">« hors champs » </w:t>
      </w:r>
      <w:r w:rsidRPr="00742597">
        <w:rPr>
          <w:rFonts w:ascii="Calibri" w:hAnsi="Calibri"/>
          <w:sz w:val="22"/>
          <w:szCs w:val="22"/>
        </w:rPr>
        <w:t>non inclus</w:t>
      </w:r>
      <w:r w:rsidR="00911DB7" w:rsidRPr="00742597">
        <w:rPr>
          <w:rFonts w:ascii="Calibri" w:hAnsi="Calibri"/>
          <w:sz w:val="22"/>
          <w:szCs w:val="22"/>
        </w:rPr>
        <w:t>es</w:t>
      </w:r>
      <w:r w:rsidRPr="00742597">
        <w:rPr>
          <w:rFonts w:ascii="Calibri" w:hAnsi="Calibri"/>
          <w:sz w:val="22"/>
          <w:szCs w:val="22"/>
        </w:rPr>
        <w:t xml:space="preserve"> dans la cohorte pour connaître les critères et les différences de gravité</w:t>
      </w:r>
      <w:r w:rsidR="001647B8">
        <w:rPr>
          <w:rFonts w:ascii="Calibri" w:hAnsi="Calibri"/>
          <w:sz w:val="22"/>
          <w:szCs w:val="22"/>
        </w:rPr>
        <w:t> (</w:t>
      </w:r>
      <w:r w:rsidRPr="00742597">
        <w:rPr>
          <w:rFonts w:ascii="Calibri" w:hAnsi="Calibri"/>
          <w:sz w:val="22"/>
          <w:szCs w:val="22"/>
        </w:rPr>
        <w:t>es non inclus pour un ou deux critères non existant notamment dans les mêmes établissements)</w:t>
      </w:r>
      <w:r w:rsidR="00911DB7" w:rsidRPr="00742597">
        <w:rPr>
          <w:rFonts w:ascii="Calibri" w:hAnsi="Calibri"/>
          <w:sz w:val="22"/>
          <w:szCs w:val="22"/>
        </w:rPr>
        <w:t xml:space="preserve">. </w:t>
      </w:r>
      <w:r w:rsidR="002D0BB1">
        <w:rPr>
          <w:rFonts w:ascii="Calibri" w:hAnsi="Calibri"/>
          <w:sz w:val="22"/>
          <w:szCs w:val="22"/>
        </w:rPr>
        <w:t>C</w:t>
      </w:r>
      <w:r w:rsidR="00911DB7" w:rsidRPr="00742597">
        <w:rPr>
          <w:rFonts w:ascii="Calibri" w:hAnsi="Calibri"/>
          <w:sz w:val="22"/>
          <w:szCs w:val="22"/>
        </w:rPr>
        <w:t xml:space="preserve">eci </w:t>
      </w:r>
      <w:r w:rsidRPr="00742597">
        <w:rPr>
          <w:rFonts w:ascii="Calibri" w:hAnsi="Calibri"/>
          <w:sz w:val="22"/>
          <w:szCs w:val="22"/>
        </w:rPr>
        <w:t>aiderait à la définition du</w:t>
      </w:r>
      <w:r w:rsidR="00911DB7" w:rsidRPr="00742597">
        <w:rPr>
          <w:rFonts w:ascii="Calibri" w:hAnsi="Calibri"/>
          <w:sz w:val="22"/>
          <w:szCs w:val="22"/>
        </w:rPr>
        <w:t xml:space="preserve"> PLH, à </w:t>
      </w:r>
      <w:r w:rsidR="002D0BB1" w:rsidRPr="00742597">
        <w:rPr>
          <w:rFonts w:ascii="Calibri" w:hAnsi="Calibri"/>
          <w:sz w:val="22"/>
          <w:szCs w:val="22"/>
        </w:rPr>
        <w:t>déterminer</w:t>
      </w:r>
      <w:r w:rsidR="00911DB7" w:rsidRPr="00742597">
        <w:rPr>
          <w:rFonts w:ascii="Calibri" w:hAnsi="Calibri"/>
          <w:sz w:val="22"/>
          <w:szCs w:val="22"/>
        </w:rPr>
        <w:t xml:space="preserve"> le périmètre, voir</w:t>
      </w:r>
      <w:r w:rsidRPr="00742597">
        <w:rPr>
          <w:rFonts w:ascii="Calibri" w:hAnsi="Calibri"/>
          <w:sz w:val="22"/>
          <w:szCs w:val="22"/>
        </w:rPr>
        <w:t xml:space="preserve"> les choses qui varient, l’intensité du soin, la com</w:t>
      </w:r>
      <w:r w:rsidR="00911DB7" w:rsidRPr="00742597">
        <w:rPr>
          <w:rFonts w:ascii="Calibri" w:hAnsi="Calibri"/>
          <w:sz w:val="22"/>
          <w:szCs w:val="22"/>
        </w:rPr>
        <w:t>munication</w:t>
      </w:r>
      <w:r w:rsidRPr="00742597">
        <w:rPr>
          <w:rFonts w:ascii="Calibri" w:hAnsi="Calibri"/>
          <w:sz w:val="22"/>
          <w:szCs w:val="22"/>
        </w:rPr>
        <w:t xml:space="preserve">, l’évolution, l’accompagnement </w:t>
      </w:r>
      <w:proofErr w:type="spellStart"/>
      <w:r w:rsidRPr="00742597">
        <w:rPr>
          <w:rFonts w:ascii="Calibri" w:hAnsi="Calibri"/>
          <w:sz w:val="22"/>
          <w:szCs w:val="22"/>
        </w:rPr>
        <w:t>etc</w:t>
      </w:r>
      <w:proofErr w:type="spellEnd"/>
      <w:r w:rsidRPr="00742597">
        <w:rPr>
          <w:rFonts w:ascii="Calibri" w:hAnsi="Calibri"/>
          <w:sz w:val="22"/>
          <w:szCs w:val="22"/>
        </w:rPr>
        <w:t> </w:t>
      </w:r>
    </w:p>
    <w:p w:rsidR="00911DB7" w:rsidRPr="00742597" w:rsidRDefault="00911DB7" w:rsidP="003A209E">
      <w:pPr>
        <w:jc w:val="both"/>
        <w:rPr>
          <w:rFonts w:ascii="Calibri" w:hAnsi="Calibri"/>
          <w:sz w:val="22"/>
          <w:szCs w:val="22"/>
        </w:rPr>
      </w:pPr>
    </w:p>
    <w:p w:rsidR="00911DB7" w:rsidRPr="00742597" w:rsidRDefault="00911DB7" w:rsidP="00911DB7">
      <w:pPr>
        <w:jc w:val="both"/>
        <w:rPr>
          <w:rFonts w:ascii="Calibri" w:hAnsi="Calibri"/>
          <w:sz w:val="22"/>
          <w:szCs w:val="22"/>
        </w:rPr>
      </w:pPr>
      <w:r w:rsidRPr="00742597">
        <w:rPr>
          <w:rFonts w:ascii="Calibri" w:hAnsi="Calibri"/>
          <w:sz w:val="22"/>
          <w:szCs w:val="22"/>
        </w:rPr>
        <w:t xml:space="preserve">Il n’y a pas de lieux de recherche qui soient hors champs… </w:t>
      </w:r>
    </w:p>
    <w:p w:rsidR="000F4A60" w:rsidRPr="00742597" w:rsidRDefault="000F4A60" w:rsidP="000F4A60">
      <w:pPr>
        <w:jc w:val="both"/>
        <w:rPr>
          <w:rFonts w:ascii="Calibri" w:hAnsi="Calibri"/>
          <w:sz w:val="22"/>
          <w:szCs w:val="22"/>
        </w:rPr>
      </w:pPr>
    </w:p>
    <w:p w:rsidR="00911DB7" w:rsidRPr="00742597" w:rsidRDefault="00F479C5" w:rsidP="00D85403">
      <w:pPr>
        <w:jc w:val="both"/>
        <w:rPr>
          <w:rFonts w:ascii="Calibri" w:hAnsi="Calibri"/>
          <w:sz w:val="22"/>
          <w:szCs w:val="22"/>
        </w:rPr>
      </w:pPr>
      <w:r w:rsidRPr="00742597">
        <w:rPr>
          <w:rFonts w:ascii="Calibri" w:hAnsi="Calibri"/>
          <w:sz w:val="22"/>
          <w:szCs w:val="22"/>
        </w:rPr>
        <w:t>Voir les possibilités de f</w:t>
      </w:r>
      <w:r w:rsidR="000F4A60" w:rsidRPr="00742597">
        <w:rPr>
          <w:rFonts w:ascii="Calibri" w:hAnsi="Calibri"/>
          <w:sz w:val="22"/>
          <w:szCs w:val="22"/>
        </w:rPr>
        <w:t>aire remplir les données par les familles (il y a de plus en plus de données auto-rapportées</w:t>
      </w:r>
      <w:r w:rsidR="00911DB7" w:rsidRPr="00742597">
        <w:rPr>
          <w:rFonts w:ascii="Calibri" w:hAnsi="Calibri"/>
          <w:sz w:val="22"/>
          <w:szCs w:val="22"/>
        </w:rPr>
        <w:t xml:space="preserve">) </w:t>
      </w:r>
    </w:p>
    <w:p w:rsidR="00537931" w:rsidRDefault="000F4A60" w:rsidP="00F70C0B">
      <w:pPr>
        <w:jc w:val="both"/>
        <w:rPr>
          <w:rFonts w:ascii="Calibri" w:hAnsi="Calibri"/>
          <w:sz w:val="22"/>
          <w:szCs w:val="22"/>
        </w:rPr>
      </w:pPr>
      <w:bookmarkStart w:id="1" w:name="_GoBack"/>
      <w:r w:rsidRPr="00742597">
        <w:rPr>
          <w:rFonts w:ascii="Calibri" w:hAnsi="Calibri"/>
          <w:b/>
          <w:i/>
          <w:color w:val="1F497D" w:themeColor="text2"/>
          <w:sz w:val="22"/>
          <w:szCs w:val="22"/>
        </w:rPr>
        <w:t xml:space="preserve">=&gt; </w:t>
      </w:r>
      <w:proofErr w:type="gramStart"/>
      <w:r w:rsidRPr="00742597">
        <w:rPr>
          <w:rFonts w:ascii="Calibri" w:hAnsi="Calibri"/>
          <w:b/>
          <w:i/>
          <w:color w:val="1F497D" w:themeColor="text2"/>
          <w:sz w:val="22"/>
          <w:szCs w:val="22"/>
        </w:rPr>
        <w:t>il</w:t>
      </w:r>
      <w:proofErr w:type="gramEnd"/>
      <w:r w:rsidRPr="00742597">
        <w:rPr>
          <w:rFonts w:ascii="Calibri" w:hAnsi="Calibri"/>
          <w:b/>
          <w:i/>
          <w:color w:val="1F497D" w:themeColor="text2"/>
          <w:sz w:val="22"/>
          <w:szCs w:val="22"/>
        </w:rPr>
        <w:t xml:space="preserve"> faut un cadre pour le faire de manière pertinente et exploitable</w:t>
      </w:r>
      <w:r w:rsidR="00F479C5" w:rsidRPr="00742597">
        <w:rPr>
          <w:rFonts w:ascii="Calibri" w:hAnsi="Calibri"/>
          <w:b/>
          <w:i/>
          <w:color w:val="1F497D" w:themeColor="text2"/>
          <w:sz w:val="22"/>
          <w:szCs w:val="22"/>
        </w:rPr>
        <w:t xml:space="preserve"> (qualité des données, etc.)</w:t>
      </w:r>
      <w:r w:rsidR="00537931">
        <w:rPr>
          <w:rFonts w:ascii="Calibri" w:hAnsi="Calibri"/>
          <w:sz w:val="22"/>
          <w:szCs w:val="22"/>
        </w:rPr>
        <w:br w:type="page"/>
      </w:r>
    </w:p>
    <w:bookmarkEnd w:id="1"/>
    <w:p w:rsidR="002F192A" w:rsidRPr="00742597" w:rsidRDefault="002F192A" w:rsidP="003A209E">
      <w:pPr>
        <w:jc w:val="both"/>
        <w:rPr>
          <w:rFonts w:ascii="Calibri" w:hAnsi="Calibri"/>
          <w:sz w:val="22"/>
          <w:szCs w:val="22"/>
        </w:rPr>
      </w:pPr>
    </w:p>
    <w:p w:rsidR="002F192A" w:rsidRPr="00742597" w:rsidRDefault="002F192A" w:rsidP="00AC1672">
      <w:pPr>
        <w:pBdr>
          <w:top w:val="single" w:sz="18" w:space="1" w:color="1F497D" w:themeColor="text2"/>
          <w:left w:val="single" w:sz="18" w:space="4" w:color="1F497D" w:themeColor="text2"/>
          <w:bottom w:val="single" w:sz="18" w:space="1" w:color="1F497D" w:themeColor="text2"/>
          <w:right w:val="single" w:sz="18" w:space="4" w:color="1F497D" w:themeColor="text2"/>
        </w:pBdr>
        <w:jc w:val="center"/>
        <w:rPr>
          <w:rFonts w:ascii="Calibri" w:hAnsi="Calibri"/>
          <w:b/>
          <w:color w:val="1F497D" w:themeColor="text2"/>
          <w:sz w:val="22"/>
          <w:szCs w:val="22"/>
        </w:rPr>
      </w:pPr>
      <w:r w:rsidRPr="00742597">
        <w:rPr>
          <w:rFonts w:ascii="Calibri" w:hAnsi="Calibri"/>
          <w:b/>
          <w:color w:val="1F497D" w:themeColor="text2"/>
          <w:sz w:val="22"/>
          <w:szCs w:val="22"/>
        </w:rPr>
        <w:t>Conclusion</w:t>
      </w:r>
      <w:r w:rsidR="00151B03" w:rsidRPr="00742597">
        <w:rPr>
          <w:rFonts w:ascii="Calibri" w:hAnsi="Calibri"/>
          <w:b/>
          <w:color w:val="1F497D" w:themeColor="text2"/>
          <w:sz w:val="22"/>
          <w:szCs w:val="22"/>
        </w:rPr>
        <w:t> :</w:t>
      </w:r>
    </w:p>
    <w:p w:rsidR="00B71370" w:rsidRPr="00742597" w:rsidRDefault="00B71370" w:rsidP="00E40F59">
      <w:pPr>
        <w:pBdr>
          <w:top w:val="single" w:sz="18" w:space="1" w:color="1F497D" w:themeColor="text2"/>
          <w:left w:val="single" w:sz="18" w:space="4" w:color="1F497D" w:themeColor="text2"/>
          <w:bottom w:val="single" w:sz="18" w:space="1" w:color="1F497D" w:themeColor="text2"/>
          <w:right w:val="single" w:sz="18" w:space="4" w:color="1F497D" w:themeColor="text2"/>
        </w:pBdr>
        <w:jc w:val="both"/>
        <w:rPr>
          <w:rFonts w:ascii="Calibri" w:hAnsi="Calibri"/>
          <w:b/>
          <w:color w:val="1F497D" w:themeColor="text2"/>
          <w:sz w:val="22"/>
          <w:szCs w:val="22"/>
        </w:rPr>
      </w:pPr>
    </w:p>
    <w:p w:rsidR="00B71370" w:rsidRPr="00742597" w:rsidRDefault="00B71370" w:rsidP="00E40F59">
      <w:pPr>
        <w:pBdr>
          <w:top w:val="single" w:sz="18" w:space="1" w:color="1F497D" w:themeColor="text2"/>
          <w:left w:val="single" w:sz="18" w:space="4" w:color="1F497D" w:themeColor="text2"/>
          <w:bottom w:val="single" w:sz="18" w:space="1" w:color="1F497D" w:themeColor="text2"/>
          <w:right w:val="single" w:sz="18" w:space="4" w:color="1F497D" w:themeColor="text2"/>
        </w:pBdr>
        <w:jc w:val="both"/>
        <w:rPr>
          <w:rFonts w:ascii="Calibri" w:hAnsi="Calibri"/>
          <w:b/>
          <w:color w:val="1F497D" w:themeColor="text2"/>
          <w:sz w:val="22"/>
          <w:szCs w:val="22"/>
        </w:rPr>
      </w:pPr>
      <w:r w:rsidRPr="00742597">
        <w:rPr>
          <w:rFonts w:ascii="Calibri" w:hAnsi="Calibri"/>
          <w:b/>
          <w:color w:val="1F497D" w:themeColor="text2"/>
          <w:sz w:val="22"/>
          <w:szCs w:val="22"/>
        </w:rPr>
        <w:t xml:space="preserve">Les personnes en situation de polyhandicap constituent un groupe invisible. Leurs problématiques sont spécifiques. Ces deux éléments </w:t>
      </w:r>
      <w:r w:rsidR="002D0BB1" w:rsidRPr="00742597">
        <w:rPr>
          <w:rFonts w:ascii="Calibri" w:hAnsi="Calibri"/>
          <w:b/>
          <w:color w:val="1F497D" w:themeColor="text2"/>
          <w:sz w:val="22"/>
          <w:szCs w:val="22"/>
        </w:rPr>
        <w:t>justifi</w:t>
      </w:r>
      <w:r w:rsidR="002D0BB1">
        <w:rPr>
          <w:rFonts w:ascii="Calibri" w:hAnsi="Calibri"/>
          <w:b/>
          <w:color w:val="1F497D" w:themeColor="text2"/>
          <w:sz w:val="22"/>
          <w:szCs w:val="22"/>
        </w:rPr>
        <w:t>era</w:t>
      </w:r>
      <w:r w:rsidR="002D0BB1" w:rsidRPr="00742597">
        <w:rPr>
          <w:rFonts w:ascii="Calibri" w:hAnsi="Calibri"/>
          <w:b/>
          <w:color w:val="1F497D" w:themeColor="text2"/>
          <w:sz w:val="22"/>
          <w:szCs w:val="22"/>
        </w:rPr>
        <w:t>ient</w:t>
      </w:r>
      <w:r w:rsidRPr="00742597">
        <w:rPr>
          <w:rFonts w:ascii="Calibri" w:hAnsi="Calibri"/>
          <w:b/>
          <w:color w:val="1F497D" w:themeColor="text2"/>
          <w:sz w:val="22"/>
          <w:szCs w:val="22"/>
        </w:rPr>
        <w:t xml:space="preserve"> la mise en place d’une infrastructure de recherche s’intéressant à ce public</w:t>
      </w:r>
      <w:r w:rsidR="00151B03" w:rsidRPr="00742597">
        <w:rPr>
          <w:rFonts w:ascii="Calibri" w:hAnsi="Calibri"/>
          <w:b/>
          <w:color w:val="1F497D" w:themeColor="text2"/>
          <w:sz w:val="22"/>
          <w:szCs w:val="22"/>
        </w:rPr>
        <w:t>.</w:t>
      </w:r>
    </w:p>
    <w:p w:rsidR="00151B03" w:rsidRPr="00742597" w:rsidRDefault="00151B03" w:rsidP="00E40F59">
      <w:pPr>
        <w:pBdr>
          <w:top w:val="single" w:sz="18" w:space="1" w:color="1F497D" w:themeColor="text2"/>
          <w:left w:val="single" w:sz="18" w:space="4" w:color="1F497D" w:themeColor="text2"/>
          <w:bottom w:val="single" w:sz="18" w:space="1" w:color="1F497D" w:themeColor="text2"/>
          <w:right w:val="single" w:sz="18" w:space="4" w:color="1F497D" w:themeColor="text2"/>
        </w:pBdr>
        <w:jc w:val="both"/>
        <w:rPr>
          <w:rFonts w:ascii="Calibri" w:hAnsi="Calibri"/>
          <w:b/>
          <w:color w:val="1F497D" w:themeColor="text2"/>
          <w:sz w:val="22"/>
          <w:szCs w:val="22"/>
        </w:rPr>
      </w:pPr>
    </w:p>
    <w:p w:rsidR="00D26685" w:rsidRPr="00742597" w:rsidRDefault="00D26685" w:rsidP="00E40F59">
      <w:pPr>
        <w:pBdr>
          <w:top w:val="single" w:sz="18" w:space="1" w:color="1F497D" w:themeColor="text2"/>
          <w:left w:val="single" w:sz="18" w:space="4" w:color="1F497D" w:themeColor="text2"/>
          <w:bottom w:val="single" w:sz="18" w:space="1" w:color="1F497D" w:themeColor="text2"/>
          <w:right w:val="single" w:sz="18" w:space="4" w:color="1F497D" w:themeColor="text2"/>
        </w:pBdr>
        <w:jc w:val="both"/>
        <w:rPr>
          <w:rFonts w:ascii="Calibri" w:hAnsi="Calibri"/>
          <w:b/>
          <w:color w:val="1F497D" w:themeColor="text2"/>
          <w:sz w:val="22"/>
          <w:szCs w:val="22"/>
        </w:rPr>
      </w:pPr>
      <w:r w:rsidRPr="00742597">
        <w:rPr>
          <w:rFonts w:ascii="Calibri" w:hAnsi="Calibri"/>
          <w:b/>
          <w:color w:val="1F497D" w:themeColor="text2"/>
          <w:sz w:val="22"/>
          <w:szCs w:val="22"/>
        </w:rPr>
        <w:t xml:space="preserve">En l’absence de l’ensemble des questions de recherche </w:t>
      </w:r>
      <w:r w:rsidR="004D79EA" w:rsidRPr="00742597">
        <w:rPr>
          <w:rFonts w:ascii="Calibri" w:hAnsi="Calibri"/>
          <w:b/>
          <w:color w:val="1F497D" w:themeColor="text2"/>
          <w:sz w:val="22"/>
          <w:szCs w:val="22"/>
        </w:rPr>
        <w:t xml:space="preserve">issues </w:t>
      </w:r>
      <w:r w:rsidRPr="00742597">
        <w:rPr>
          <w:rFonts w:ascii="Calibri" w:hAnsi="Calibri"/>
          <w:b/>
          <w:color w:val="1F497D" w:themeColor="text2"/>
          <w:sz w:val="22"/>
          <w:szCs w:val="22"/>
        </w:rPr>
        <w:t>du GT, il n’</w:t>
      </w:r>
      <w:r w:rsidR="002D0BB1">
        <w:rPr>
          <w:rFonts w:ascii="Calibri" w:hAnsi="Calibri"/>
          <w:b/>
          <w:color w:val="1F497D" w:themeColor="text2"/>
          <w:sz w:val="22"/>
          <w:szCs w:val="22"/>
        </w:rPr>
        <w:t xml:space="preserve">est </w:t>
      </w:r>
      <w:r w:rsidRPr="00742597">
        <w:rPr>
          <w:rFonts w:ascii="Calibri" w:hAnsi="Calibri"/>
          <w:b/>
          <w:color w:val="1F497D" w:themeColor="text2"/>
          <w:sz w:val="22"/>
          <w:szCs w:val="22"/>
        </w:rPr>
        <w:t xml:space="preserve">pas possible de statuer </w:t>
      </w:r>
      <w:r w:rsidR="004F7EE2" w:rsidRPr="00742597">
        <w:rPr>
          <w:rFonts w:ascii="Calibri" w:hAnsi="Calibri"/>
          <w:b/>
          <w:color w:val="1F497D" w:themeColor="text2"/>
          <w:sz w:val="22"/>
          <w:szCs w:val="22"/>
        </w:rPr>
        <w:t xml:space="preserve">de manière formelle </w:t>
      </w:r>
      <w:r w:rsidRPr="00742597">
        <w:rPr>
          <w:rFonts w:ascii="Calibri" w:hAnsi="Calibri"/>
          <w:b/>
          <w:color w:val="1F497D" w:themeColor="text2"/>
          <w:sz w:val="22"/>
          <w:szCs w:val="22"/>
        </w:rPr>
        <w:t>sur l’opportunité ou non de développer un recueil de données dynamique de type cohorte</w:t>
      </w:r>
      <w:r w:rsidR="00B71370" w:rsidRPr="00742597">
        <w:rPr>
          <w:rFonts w:ascii="Calibri" w:hAnsi="Calibri"/>
          <w:b/>
          <w:color w:val="1F497D" w:themeColor="text2"/>
          <w:sz w:val="22"/>
          <w:szCs w:val="22"/>
        </w:rPr>
        <w:t xml:space="preserve"> pour cette population</w:t>
      </w:r>
      <w:r w:rsidRPr="00742597">
        <w:rPr>
          <w:rFonts w:ascii="Calibri" w:hAnsi="Calibri"/>
          <w:b/>
          <w:color w:val="1F497D" w:themeColor="text2"/>
          <w:sz w:val="22"/>
          <w:szCs w:val="22"/>
        </w:rPr>
        <w:t xml:space="preserve">… </w:t>
      </w:r>
    </w:p>
    <w:p w:rsidR="00B71370" w:rsidRPr="00742597" w:rsidRDefault="00B71370" w:rsidP="00E40F59">
      <w:pPr>
        <w:pBdr>
          <w:top w:val="single" w:sz="18" w:space="1" w:color="1F497D" w:themeColor="text2"/>
          <w:left w:val="single" w:sz="18" w:space="4" w:color="1F497D" w:themeColor="text2"/>
          <w:bottom w:val="single" w:sz="18" w:space="1" w:color="1F497D" w:themeColor="text2"/>
          <w:right w:val="single" w:sz="18" w:space="4" w:color="1F497D" w:themeColor="text2"/>
        </w:pBdr>
        <w:jc w:val="both"/>
        <w:rPr>
          <w:rFonts w:ascii="Calibri" w:hAnsi="Calibri"/>
          <w:b/>
          <w:color w:val="1F497D" w:themeColor="text2"/>
          <w:sz w:val="22"/>
          <w:szCs w:val="22"/>
        </w:rPr>
      </w:pPr>
    </w:p>
    <w:p w:rsidR="00D26685" w:rsidRPr="00742597" w:rsidRDefault="004F7EE2" w:rsidP="00E40F59">
      <w:pPr>
        <w:pBdr>
          <w:top w:val="single" w:sz="18" w:space="1" w:color="1F497D" w:themeColor="text2"/>
          <w:left w:val="single" w:sz="18" w:space="4" w:color="1F497D" w:themeColor="text2"/>
          <w:bottom w:val="single" w:sz="18" w:space="1" w:color="1F497D" w:themeColor="text2"/>
          <w:right w:val="single" w:sz="18" w:space="4" w:color="1F497D" w:themeColor="text2"/>
        </w:pBdr>
        <w:jc w:val="both"/>
        <w:rPr>
          <w:rFonts w:ascii="Calibri" w:hAnsi="Calibri"/>
          <w:b/>
          <w:color w:val="1F497D" w:themeColor="text2"/>
          <w:sz w:val="22"/>
          <w:szCs w:val="22"/>
        </w:rPr>
      </w:pPr>
      <w:r w:rsidRPr="00742597">
        <w:rPr>
          <w:rFonts w:ascii="Calibri" w:hAnsi="Calibri"/>
          <w:b/>
          <w:color w:val="1F497D" w:themeColor="text2"/>
          <w:sz w:val="22"/>
          <w:szCs w:val="22"/>
        </w:rPr>
        <w:t xml:space="preserve">Toutefois, </w:t>
      </w:r>
      <w:r w:rsidR="00C81FBF" w:rsidRPr="00742597">
        <w:rPr>
          <w:rFonts w:ascii="Calibri" w:hAnsi="Calibri"/>
          <w:b/>
          <w:color w:val="1F497D" w:themeColor="text2"/>
          <w:sz w:val="22"/>
          <w:szCs w:val="22"/>
        </w:rPr>
        <w:t>il a été mis en évidence</w:t>
      </w:r>
      <w:r w:rsidRPr="00742597">
        <w:rPr>
          <w:rFonts w:ascii="Calibri" w:hAnsi="Calibri"/>
          <w:b/>
          <w:color w:val="1F497D" w:themeColor="text2"/>
          <w:sz w:val="22"/>
          <w:szCs w:val="22"/>
        </w:rPr>
        <w:t xml:space="preserve"> un f</w:t>
      </w:r>
      <w:r w:rsidR="00D26685" w:rsidRPr="00742597">
        <w:rPr>
          <w:rFonts w:ascii="Calibri" w:hAnsi="Calibri"/>
          <w:b/>
          <w:color w:val="1F497D" w:themeColor="text2"/>
          <w:sz w:val="22"/>
          <w:szCs w:val="22"/>
        </w:rPr>
        <w:t xml:space="preserve">aisceau d’arguments </w:t>
      </w:r>
      <w:r w:rsidR="004D79EA" w:rsidRPr="00742597">
        <w:rPr>
          <w:rFonts w:ascii="Calibri" w:hAnsi="Calibri"/>
          <w:b/>
          <w:color w:val="1F497D" w:themeColor="text2"/>
          <w:sz w:val="22"/>
          <w:szCs w:val="22"/>
        </w:rPr>
        <w:t>convergeant</w:t>
      </w:r>
      <w:r w:rsidRPr="00742597">
        <w:rPr>
          <w:rFonts w:ascii="Calibri" w:hAnsi="Calibri"/>
          <w:b/>
          <w:color w:val="1F497D" w:themeColor="text2"/>
          <w:sz w:val="22"/>
          <w:szCs w:val="22"/>
        </w:rPr>
        <w:t xml:space="preserve"> sur l’utilité d’une cohorte dans le domaine du polyhandicap n</w:t>
      </w:r>
      <w:r w:rsidR="00D26685" w:rsidRPr="00742597">
        <w:rPr>
          <w:rFonts w:ascii="Calibri" w:hAnsi="Calibri"/>
          <w:b/>
          <w:color w:val="1F497D" w:themeColor="text2"/>
          <w:sz w:val="22"/>
          <w:szCs w:val="22"/>
        </w:rPr>
        <w:t>otamment en ce qui concernerait</w:t>
      </w:r>
      <w:r w:rsidR="00B71370" w:rsidRPr="00742597">
        <w:rPr>
          <w:rFonts w:ascii="Calibri" w:hAnsi="Calibri"/>
          <w:b/>
          <w:color w:val="1F497D" w:themeColor="text2"/>
          <w:sz w:val="22"/>
          <w:szCs w:val="22"/>
        </w:rPr>
        <w:t> </w:t>
      </w:r>
      <w:r w:rsidR="00432984" w:rsidRPr="00742597">
        <w:rPr>
          <w:rFonts w:ascii="Calibri" w:hAnsi="Calibri"/>
          <w:b/>
          <w:color w:val="1F497D" w:themeColor="text2"/>
          <w:sz w:val="22"/>
          <w:szCs w:val="22"/>
        </w:rPr>
        <w:t xml:space="preserve">l’étude </w:t>
      </w:r>
      <w:r w:rsidR="00E40F59" w:rsidRPr="00742597">
        <w:rPr>
          <w:rFonts w:ascii="Calibri" w:hAnsi="Calibri"/>
          <w:b/>
          <w:color w:val="1F497D" w:themeColor="text2"/>
          <w:sz w:val="22"/>
          <w:szCs w:val="22"/>
        </w:rPr>
        <w:t>des parcours, du vieillissement, etc.</w:t>
      </w:r>
    </w:p>
    <w:p w:rsidR="00E40F59" w:rsidRPr="00742597" w:rsidRDefault="00E40F59" w:rsidP="00E40F59">
      <w:pPr>
        <w:pBdr>
          <w:top w:val="single" w:sz="18" w:space="1" w:color="1F497D" w:themeColor="text2"/>
          <w:left w:val="single" w:sz="18" w:space="4" w:color="1F497D" w:themeColor="text2"/>
          <w:bottom w:val="single" w:sz="18" w:space="1" w:color="1F497D" w:themeColor="text2"/>
          <w:right w:val="single" w:sz="18" w:space="4" w:color="1F497D" w:themeColor="text2"/>
        </w:pBdr>
        <w:jc w:val="both"/>
        <w:rPr>
          <w:rFonts w:ascii="Calibri" w:hAnsi="Calibri"/>
          <w:b/>
          <w:color w:val="1F497D" w:themeColor="text2"/>
          <w:sz w:val="22"/>
          <w:szCs w:val="22"/>
        </w:rPr>
      </w:pPr>
    </w:p>
    <w:p w:rsidR="00D26685" w:rsidRPr="00742597" w:rsidRDefault="00151B03" w:rsidP="00E40F59">
      <w:pPr>
        <w:pBdr>
          <w:top w:val="single" w:sz="18" w:space="1" w:color="1F497D" w:themeColor="text2"/>
          <w:left w:val="single" w:sz="18" w:space="4" w:color="1F497D" w:themeColor="text2"/>
          <w:bottom w:val="single" w:sz="18" w:space="1" w:color="1F497D" w:themeColor="text2"/>
          <w:right w:val="single" w:sz="18" w:space="4" w:color="1F497D" w:themeColor="text2"/>
        </w:pBdr>
        <w:jc w:val="both"/>
        <w:rPr>
          <w:rFonts w:ascii="Calibri" w:hAnsi="Calibri"/>
          <w:b/>
          <w:color w:val="1F497D" w:themeColor="text2"/>
          <w:sz w:val="22"/>
          <w:szCs w:val="22"/>
        </w:rPr>
      </w:pPr>
      <w:r w:rsidRPr="00742597">
        <w:rPr>
          <w:rFonts w:ascii="Calibri" w:hAnsi="Calibri"/>
          <w:b/>
          <w:color w:val="1F497D" w:themeColor="text2"/>
          <w:sz w:val="22"/>
          <w:szCs w:val="22"/>
        </w:rPr>
        <w:t>Il n’</w:t>
      </w:r>
      <w:r w:rsidR="00705E64" w:rsidRPr="00742597">
        <w:rPr>
          <w:rFonts w:ascii="Calibri" w:hAnsi="Calibri"/>
          <w:b/>
          <w:color w:val="1F497D" w:themeColor="text2"/>
          <w:sz w:val="22"/>
          <w:szCs w:val="22"/>
        </w:rPr>
        <w:t>a été identifié</w:t>
      </w:r>
      <w:r w:rsidRPr="00742597">
        <w:rPr>
          <w:rFonts w:ascii="Calibri" w:hAnsi="Calibri"/>
          <w:b/>
          <w:color w:val="1F497D" w:themeColor="text2"/>
          <w:sz w:val="22"/>
          <w:szCs w:val="22"/>
        </w:rPr>
        <w:t xml:space="preserve"> à ce jour, aucun dispositif permettant de répondre à l’ensemble de ces éléments</w:t>
      </w:r>
      <w:r w:rsidR="00823280" w:rsidRPr="00742597">
        <w:rPr>
          <w:rFonts w:ascii="Calibri" w:hAnsi="Calibri"/>
          <w:b/>
          <w:color w:val="1F497D" w:themeColor="text2"/>
          <w:sz w:val="22"/>
          <w:szCs w:val="22"/>
        </w:rPr>
        <w:t xml:space="preserve"> ni en France ni à l’</w:t>
      </w:r>
      <w:r w:rsidR="00046188" w:rsidRPr="00742597">
        <w:rPr>
          <w:rFonts w:ascii="Calibri" w:hAnsi="Calibri"/>
          <w:b/>
          <w:color w:val="1F497D" w:themeColor="text2"/>
          <w:sz w:val="22"/>
          <w:szCs w:val="22"/>
        </w:rPr>
        <w:t>international</w:t>
      </w:r>
      <w:r w:rsidRPr="00742597">
        <w:rPr>
          <w:rFonts w:ascii="Calibri" w:hAnsi="Calibri"/>
          <w:b/>
          <w:color w:val="1F497D" w:themeColor="text2"/>
          <w:sz w:val="22"/>
          <w:szCs w:val="22"/>
        </w:rPr>
        <w:t xml:space="preserve">. </w:t>
      </w:r>
      <w:r w:rsidR="00D26685" w:rsidRPr="00742597">
        <w:rPr>
          <w:rFonts w:ascii="Calibri" w:hAnsi="Calibri"/>
          <w:b/>
          <w:color w:val="1F497D" w:themeColor="text2"/>
          <w:sz w:val="22"/>
          <w:szCs w:val="22"/>
        </w:rPr>
        <w:t>Il existe</w:t>
      </w:r>
      <w:r w:rsidRPr="00742597">
        <w:rPr>
          <w:rFonts w:ascii="Calibri" w:hAnsi="Calibri"/>
          <w:b/>
          <w:color w:val="1F497D" w:themeColor="text2"/>
          <w:sz w:val="22"/>
          <w:szCs w:val="22"/>
        </w:rPr>
        <w:t xml:space="preserve"> déjà toutefois</w:t>
      </w:r>
      <w:r w:rsidR="00D26685" w:rsidRPr="00742597">
        <w:rPr>
          <w:rFonts w:ascii="Calibri" w:hAnsi="Calibri"/>
          <w:b/>
          <w:color w:val="1F497D" w:themeColor="text2"/>
          <w:sz w:val="22"/>
          <w:szCs w:val="22"/>
        </w:rPr>
        <w:t xml:space="preserve"> </w:t>
      </w:r>
      <w:r w:rsidR="00537931">
        <w:rPr>
          <w:rFonts w:ascii="Calibri" w:hAnsi="Calibri"/>
          <w:b/>
          <w:color w:val="1F497D" w:themeColor="text2"/>
          <w:sz w:val="22"/>
          <w:szCs w:val="22"/>
        </w:rPr>
        <w:t xml:space="preserve">une cohorte </w:t>
      </w:r>
      <w:r w:rsidR="00823280" w:rsidRPr="00742597">
        <w:rPr>
          <w:rFonts w:ascii="Calibri" w:hAnsi="Calibri"/>
          <w:b/>
          <w:color w:val="1F497D" w:themeColor="text2"/>
          <w:sz w:val="22"/>
          <w:szCs w:val="22"/>
        </w:rPr>
        <w:t>national</w:t>
      </w:r>
      <w:r w:rsidR="00537931">
        <w:rPr>
          <w:rFonts w:ascii="Calibri" w:hAnsi="Calibri"/>
          <w:b/>
          <w:color w:val="1F497D" w:themeColor="text2"/>
          <w:sz w:val="22"/>
          <w:szCs w:val="22"/>
        </w:rPr>
        <w:t>e</w:t>
      </w:r>
      <w:r w:rsidR="00823280" w:rsidRPr="00742597">
        <w:rPr>
          <w:rFonts w:ascii="Calibri" w:hAnsi="Calibri"/>
          <w:b/>
          <w:color w:val="1F497D" w:themeColor="text2"/>
          <w:sz w:val="22"/>
          <w:szCs w:val="22"/>
        </w:rPr>
        <w:t xml:space="preserve"> </w:t>
      </w:r>
      <w:r w:rsidR="004D79EA" w:rsidRPr="00742597">
        <w:rPr>
          <w:rFonts w:ascii="Calibri" w:hAnsi="Calibri"/>
          <w:b/>
          <w:color w:val="1F497D" w:themeColor="text2"/>
          <w:sz w:val="22"/>
          <w:szCs w:val="22"/>
        </w:rPr>
        <w:t xml:space="preserve">concernant des </w:t>
      </w:r>
      <w:r w:rsidR="00D26685" w:rsidRPr="00742597">
        <w:rPr>
          <w:rFonts w:ascii="Calibri" w:hAnsi="Calibri"/>
          <w:b/>
          <w:color w:val="1F497D" w:themeColor="text2"/>
          <w:sz w:val="22"/>
          <w:szCs w:val="22"/>
        </w:rPr>
        <w:t>enfants et d</w:t>
      </w:r>
      <w:r w:rsidR="004D79EA" w:rsidRPr="00742597">
        <w:rPr>
          <w:rFonts w:ascii="Calibri" w:hAnsi="Calibri"/>
          <w:b/>
          <w:color w:val="1F497D" w:themeColor="text2"/>
          <w:sz w:val="22"/>
          <w:szCs w:val="22"/>
        </w:rPr>
        <w:t xml:space="preserve">es </w:t>
      </w:r>
      <w:r w:rsidR="00D26685" w:rsidRPr="00742597">
        <w:rPr>
          <w:rFonts w:ascii="Calibri" w:hAnsi="Calibri"/>
          <w:b/>
          <w:color w:val="1F497D" w:themeColor="text2"/>
          <w:sz w:val="22"/>
          <w:szCs w:val="22"/>
        </w:rPr>
        <w:t>adultes</w:t>
      </w:r>
      <w:r w:rsidR="004D79EA" w:rsidRPr="00742597">
        <w:rPr>
          <w:rFonts w:ascii="Calibri" w:hAnsi="Calibri"/>
          <w:b/>
          <w:color w:val="1F497D" w:themeColor="text2"/>
          <w:sz w:val="22"/>
          <w:szCs w:val="22"/>
        </w:rPr>
        <w:t xml:space="preserve"> polyhandicapés</w:t>
      </w:r>
      <w:r w:rsidR="00537931">
        <w:rPr>
          <w:rFonts w:ascii="Calibri" w:hAnsi="Calibri"/>
          <w:b/>
          <w:color w:val="1F497D" w:themeColor="text2"/>
          <w:sz w:val="22"/>
          <w:szCs w:val="22"/>
        </w:rPr>
        <w:t xml:space="preserve"> en situation sévère</w:t>
      </w:r>
      <w:r w:rsidR="00D26685" w:rsidRPr="00742597">
        <w:rPr>
          <w:rFonts w:ascii="Calibri" w:hAnsi="Calibri"/>
          <w:b/>
          <w:color w:val="1F497D" w:themeColor="text2"/>
          <w:sz w:val="22"/>
          <w:szCs w:val="22"/>
        </w:rPr>
        <w:t xml:space="preserve">. Cette </w:t>
      </w:r>
      <w:r w:rsidR="00705E64" w:rsidRPr="00742597">
        <w:rPr>
          <w:rFonts w:ascii="Calibri" w:hAnsi="Calibri"/>
          <w:b/>
          <w:color w:val="1F497D" w:themeColor="text2"/>
          <w:sz w:val="22"/>
          <w:szCs w:val="22"/>
        </w:rPr>
        <w:t>étude</w:t>
      </w:r>
      <w:r w:rsidR="00D26685" w:rsidRPr="00742597">
        <w:rPr>
          <w:rFonts w:ascii="Calibri" w:hAnsi="Calibri"/>
          <w:b/>
          <w:color w:val="1F497D" w:themeColor="text2"/>
          <w:sz w:val="22"/>
          <w:szCs w:val="22"/>
        </w:rPr>
        <w:t xml:space="preserve"> ne couvre pas tout le champ d’une certaine définition élargie du </w:t>
      </w:r>
      <w:r w:rsidR="00D00A84" w:rsidRPr="00742597">
        <w:rPr>
          <w:rFonts w:ascii="Calibri" w:hAnsi="Calibri"/>
          <w:b/>
          <w:color w:val="1F497D" w:themeColor="text2"/>
          <w:sz w:val="22"/>
          <w:szCs w:val="22"/>
        </w:rPr>
        <w:t>PLH</w:t>
      </w:r>
      <w:r w:rsidR="00D26685" w:rsidRPr="00742597">
        <w:rPr>
          <w:rFonts w:ascii="Calibri" w:hAnsi="Calibri"/>
          <w:b/>
          <w:color w:val="1F497D" w:themeColor="text2"/>
          <w:sz w:val="22"/>
          <w:szCs w:val="22"/>
        </w:rPr>
        <w:t xml:space="preserve"> mais </w:t>
      </w:r>
      <w:r w:rsidR="00D00A84" w:rsidRPr="00742597">
        <w:rPr>
          <w:rFonts w:ascii="Calibri" w:hAnsi="Calibri"/>
          <w:b/>
          <w:color w:val="1F497D" w:themeColor="text2"/>
          <w:sz w:val="22"/>
          <w:szCs w:val="22"/>
        </w:rPr>
        <w:t>concernerait les individus qui auraie</w:t>
      </w:r>
      <w:r w:rsidR="00D26685" w:rsidRPr="00742597">
        <w:rPr>
          <w:rFonts w:ascii="Calibri" w:hAnsi="Calibri"/>
          <w:b/>
          <w:color w:val="1F497D" w:themeColor="text2"/>
          <w:sz w:val="22"/>
          <w:szCs w:val="22"/>
        </w:rPr>
        <w:t>nt les plus gr</w:t>
      </w:r>
      <w:r w:rsidR="004D79EA" w:rsidRPr="00742597">
        <w:rPr>
          <w:rFonts w:ascii="Calibri" w:hAnsi="Calibri"/>
          <w:b/>
          <w:color w:val="1F497D" w:themeColor="text2"/>
          <w:sz w:val="22"/>
          <w:szCs w:val="22"/>
        </w:rPr>
        <w:t>andes</w:t>
      </w:r>
      <w:r w:rsidR="00D26685" w:rsidRPr="00742597">
        <w:rPr>
          <w:rFonts w:ascii="Calibri" w:hAnsi="Calibri"/>
          <w:b/>
          <w:color w:val="1F497D" w:themeColor="text2"/>
          <w:sz w:val="22"/>
          <w:szCs w:val="22"/>
        </w:rPr>
        <w:t xml:space="preserve"> difficultés. </w:t>
      </w:r>
      <w:r w:rsidR="004D79EA" w:rsidRPr="00742597">
        <w:rPr>
          <w:rFonts w:ascii="Calibri" w:hAnsi="Calibri"/>
          <w:b/>
          <w:color w:val="1F497D" w:themeColor="text2"/>
          <w:sz w:val="22"/>
          <w:szCs w:val="22"/>
        </w:rPr>
        <w:t xml:space="preserve">Ce dispositif pourrait constituer une base de départ </w:t>
      </w:r>
      <w:r w:rsidR="00D00A84" w:rsidRPr="00742597">
        <w:rPr>
          <w:rFonts w:ascii="Calibri" w:hAnsi="Calibri"/>
          <w:b/>
          <w:color w:val="1F497D" w:themeColor="text2"/>
          <w:sz w:val="22"/>
          <w:szCs w:val="22"/>
        </w:rPr>
        <w:t xml:space="preserve">appropriée </w:t>
      </w:r>
      <w:r w:rsidR="004D79EA" w:rsidRPr="00742597">
        <w:rPr>
          <w:rFonts w:ascii="Calibri" w:hAnsi="Calibri"/>
          <w:b/>
          <w:color w:val="1F497D" w:themeColor="text2"/>
          <w:sz w:val="22"/>
          <w:szCs w:val="22"/>
        </w:rPr>
        <w:t>sous réserve d’ap</w:t>
      </w:r>
      <w:r w:rsidR="00D26685" w:rsidRPr="00742597">
        <w:rPr>
          <w:rFonts w:ascii="Calibri" w:hAnsi="Calibri"/>
          <w:b/>
          <w:color w:val="1F497D" w:themeColor="text2"/>
          <w:sz w:val="22"/>
          <w:szCs w:val="22"/>
        </w:rPr>
        <w:t>proche</w:t>
      </w:r>
      <w:r w:rsidR="004D79EA" w:rsidRPr="00742597">
        <w:rPr>
          <w:rFonts w:ascii="Calibri" w:hAnsi="Calibri"/>
          <w:b/>
          <w:color w:val="1F497D" w:themeColor="text2"/>
          <w:sz w:val="22"/>
          <w:szCs w:val="22"/>
        </w:rPr>
        <w:t>r l</w:t>
      </w:r>
      <w:r w:rsidR="00D26685" w:rsidRPr="00742597">
        <w:rPr>
          <w:rFonts w:ascii="Calibri" w:hAnsi="Calibri"/>
          <w:b/>
          <w:color w:val="1F497D" w:themeColor="text2"/>
          <w:sz w:val="22"/>
          <w:szCs w:val="22"/>
        </w:rPr>
        <w:t>es</w:t>
      </w:r>
      <w:r w:rsidR="004D79EA" w:rsidRPr="00742597">
        <w:rPr>
          <w:rFonts w:ascii="Calibri" w:hAnsi="Calibri"/>
          <w:b/>
          <w:color w:val="1F497D" w:themeColor="text2"/>
          <w:sz w:val="22"/>
          <w:szCs w:val="22"/>
        </w:rPr>
        <w:t xml:space="preserve"> personnes polyhandicapées </w:t>
      </w:r>
      <w:r w:rsidR="005D06F3" w:rsidRPr="00742597">
        <w:rPr>
          <w:rFonts w:ascii="Calibri" w:hAnsi="Calibri"/>
          <w:b/>
          <w:color w:val="1F497D" w:themeColor="text2"/>
          <w:sz w:val="22"/>
          <w:szCs w:val="22"/>
        </w:rPr>
        <w:t xml:space="preserve">au domicile, </w:t>
      </w:r>
      <w:r w:rsidR="00D00A84" w:rsidRPr="00742597">
        <w:rPr>
          <w:rFonts w:ascii="Calibri" w:hAnsi="Calibri"/>
          <w:b/>
          <w:color w:val="1F497D" w:themeColor="text2"/>
          <w:sz w:val="22"/>
          <w:szCs w:val="22"/>
        </w:rPr>
        <w:t xml:space="preserve">de </w:t>
      </w:r>
      <w:r w:rsidR="00D26685" w:rsidRPr="00742597">
        <w:rPr>
          <w:rFonts w:ascii="Calibri" w:hAnsi="Calibri"/>
          <w:b/>
          <w:color w:val="1F497D" w:themeColor="text2"/>
          <w:sz w:val="22"/>
          <w:szCs w:val="22"/>
        </w:rPr>
        <w:t xml:space="preserve">diversifier les ESMS </w:t>
      </w:r>
      <w:r w:rsidR="005D06F3" w:rsidRPr="00742597">
        <w:rPr>
          <w:rFonts w:ascii="Calibri" w:hAnsi="Calibri"/>
          <w:b/>
          <w:color w:val="1F497D" w:themeColor="text2"/>
          <w:sz w:val="22"/>
          <w:szCs w:val="22"/>
        </w:rPr>
        <w:t xml:space="preserve">partenaires </w:t>
      </w:r>
      <w:r w:rsidR="00D26685" w:rsidRPr="00742597">
        <w:rPr>
          <w:rFonts w:ascii="Calibri" w:hAnsi="Calibri"/>
          <w:b/>
          <w:color w:val="1F497D" w:themeColor="text2"/>
          <w:sz w:val="22"/>
          <w:szCs w:val="22"/>
        </w:rPr>
        <w:t>(y compris SAMS</w:t>
      </w:r>
      <w:r w:rsidR="00D00A84" w:rsidRPr="00742597">
        <w:rPr>
          <w:rFonts w:ascii="Calibri" w:hAnsi="Calibri"/>
          <w:b/>
          <w:color w:val="1F497D" w:themeColor="text2"/>
          <w:sz w:val="22"/>
          <w:szCs w:val="22"/>
        </w:rPr>
        <w:t>A</w:t>
      </w:r>
      <w:r w:rsidR="00D26685" w:rsidRPr="00742597">
        <w:rPr>
          <w:rFonts w:ascii="Calibri" w:hAnsi="Calibri"/>
          <w:b/>
          <w:color w:val="1F497D" w:themeColor="text2"/>
          <w:sz w:val="22"/>
          <w:szCs w:val="22"/>
        </w:rPr>
        <w:t xml:space="preserve">H, </w:t>
      </w:r>
      <w:proofErr w:type="spellStart"/>
      <w:r w:rsidR="00D26685" w:rsidRPr="00742597">
        <w:rPr>
          <w:rFonts w:ascii="Calibri" w:hAnsi="Calibri"/>
          <w:b/>
          <w:color w:val="1F497D" w:themeColor="text2"/>
          <w:sz w:val="22"/>
          <w:szCs w:val="22"/>
        </w:rPr>
        <w:t>etc</w:t>
      </w:r>
      <w:proofErr w:type="spellEnd"/>
      <w:r w:rsidR="00D26685" w:rsidRPr="00742597">
        <w:rPr>
          <w:rFonts w:ascii="Calibri" w:hAnsi="Calibri"/>
          <w:b/>
          <w:color w:val="1F497D" w:themeColor="text2"/>
          <w:sz w:val="22"/>
          <w:szCs w:val="22"/>
        </w:rPr>
        <w:t>)</w:t>
      </w:r>
      <w:r w:rsidR="00D00A84" w:rsidRPr="00742597">
        <w:rPr>
          <w:rFonts w:ascii="Calibri" w:hAnsi="Calibri"/>
          <w:b/>
          <w:color w:val="1F497D" w:themeColor="text2"/>
          <w:sz w:val="22"/>
          <w:szCs w:val="22"/>
        </w:rPr>
        <w:t xml:space="preserve"> et</w:t>
      </w:r>
      <w:r w:rsidR="004D79EA" w:rsidRPr="00742597">
        <w:rPr>
          <w:rFonts w:ascii="Calibri" w:hAnsi="Calibri"/>
          <w:b/>
          <w:color w:val="1F497D" w:themeColor="text2"/>
          <w:sz w:val="22"/>
          <w:szCs w:val="22"/>
        </w:rPr>
        <w:t xml:space="preserve"> </w:t>
      </w:r>
      <w:r w:rsidR="00D00A84" w:rsidRPr="00742597">
        <w:rPr>
          <w:rFonts w:ascii="Calibri" w:hAnsi="Calibri"/>
          <w:b/>
          <w:color w:val="1F497D" w:themeColor="text2"/>
          <w:sz w:val="22"/>
          <w:szCs w:val="22"/>
        </w:rPr>
        <w:t xml:space="preserve">d’assurer une meilleure représentativité du </w:t>
      </w:r>
      <w:r w:rsidR="004D79EA" w:rsidRPr="00742597">
        <w:rPr>
          <w:rFonts w:ascii="Calibri" w:hAnsi="Calibri"/>
          <w:b/>
          <w:color w:val="1F497D" w:themeColor="text2"/>
          <w:sz w:val="22"/>
          <w:szCs w:val="22"/>
        </w:rPr>
        <w:t xml:space="preserve">recrutement </w:t>
      </w:r>
      <w:r w:rsidR="00D00A84" w:rsidRPr="00742597">
        <w:rPr>
          <w:rFonts w:ascii="Calibri" w:hAnsi="Calibri"/>
          <w:b/>
          <w:color w:val="1F497D" w:themeColor="text2"/>
          <w:sz w:val="22"/>
          <w:szCs w:val="22"/>
        </w:rPr>
        <w:t xml:space="preserve">des participants </w:t>
      </w:r>
      <w:r w:rsidR="004D79EA" w:rsidRPr="00742597">
        <w:rPr>
          <w:rFonts w:ascii="Calibri" w:hAnsi="Calibri"/>
          <w:b/>
          <w:color w:val="1F497D" w:themeColor="text2"/>
          <w:sz w:val="22"/>
          <w:szCs w:val="22"/>
        </w:rPr>
        <w:t>en</w:t>
      </w:r>
      <w:r w:rsidR="00D00A84" w:rsidRPr="00742597">
        <w:rPr>
          <w:rFonts w:ascii="Calibri" w:hAnsi="Calibri"/>
          <w:b/>
          <w:color w:val="1F497D" w:themeColor="text2"/>
          <w:sz w:val="22"/>
          <w:szCs w:val="22"/>
        </w:rPr>
        <w:t xml:space="preserve"> secteur</w:t>
      </w:r>
      <w:r w:rsidR="004D79EA" w:rsidRPr="00742597">
        <w:rPr>
          <w:rFonts w:ascii="Calibri" w:hAnsi="Calibri"/>
          <w:b/>
          <w:color w:val="1F497D" w:themeColor="text2"/>
          <w:sz w:val="22"/>
          <w:szCs w:val="22"/>
        </w:rPr>
        <w:t xml:space="preserve"> ambulatoire et</w:t>
      </w:r>
      <w:r w:rsidR="00D26685" w:rsidRPr="00742597">
        <w:rPr>
          <w:rFonts w:ascii="Calibri" w:hAnsi="Calibri"/>
          <w:b/>
          <w:color w:val="1F497D" w:themeColor="text2"/>
          <w:sz w:val="22"/>
          <w:szCs w:val="22"/>
        </w:rPr>
        <w:t xml:space="preserve"> </w:t>
      </w:r>
      <w:r w:rsidR="00D00A84" w:rsidRPr="00742597">
        <w:rPr>
          <w:rFonts w:ascii="Calibri" w:hAnsi="Calibri"/>
          <w:b/>
          <w:color w:val="1F497D" w:themeColor="text2"/>
          <w:sz w:val="22"/>
          <w:szCs w:val="22"/>
        </w:rPr>
        <w:t xml:space="preserve">en </w:t>
      </w:r>
      <w:r w:rsidR="00D26685" w:rsidRPr="00742597">
        <w:rPr>
          <w:rFonts w:ascii="Calibri" w:hAnsi="Calibri"/>
          <w:b/>
          <w:color w:val="1F497D" w:themeColor="text2"/>
          <w:sz w:val="22"/>
          <w:szCs w:val="22"/>
        </w:rPr>
        <w:t xml:space="preserve">régions. </w:t>
      </w:r>
      <w:r w:rsidR="00D00A84" w:rsidRPr="00742597">
        <w:rPr>
          <w:rFonts w:ascii="Calibri" w:hAnsi="Calibri"/>
          <w:b/>
          <w:color w:val="1F497D" w:themeColor="text2"/>
          <w:sz w:val="22"/>
          <w:szCs w:val="22"/>
        </w:rPr>
        <w:t>Il existe également deux registres régionaux</w:t>
      </w:r>
      <w:r w:rsidR="00537931">
        <w:rPr>
          <w:rFonts w:ascii="Calibri" w:hAnsi="Calibri"/>
          <w:b/>
          <w:color w:val="1F497D" w:themeColor="text2"/>
          <w:sz w:val="22"/>
          <w:szCs w:val="22"/>
        </w:rPr>
        <w:t xml:space="preserve"> des handicaps de l’enfant comprenant des personnes en situation de polyhandicap et</w:t>
      </w:r>
      <w:r w:rsidR="00D00A84" w:rsidRPr="00742597">
        <w:rPr>
          <w:rFonts w:ascii="Calibri" w:hAnsi="Calibri"/>
          <w:b/>
          <w:color w:val="1F497D" w:themeColor="text2"/>
          <w:sz w:val="22"/>
          <w:szCs w:val="22"/>
        </w:rPr>
        <w:t xml:space="preserve"> d</w:t>
      </w:r>
      <w:r w:rsidRPr="00742597">
        <w:rPr>
          <w:rFonts w:ascii="Calibri" w:hAnsi="Calibri"/>
          <w:b/>
          <w:color w:val="1F497D" w:themeColor="text2"/>
          <w:sz w:val="22"/>
          <w:szCs w:val="22"/>
        </w:rPr>
        <w:t xml:space="preserve">ont </w:t>
      </w:r>
      <w:r w:rsidR="00937164" w:rsidRPr="00742597">
        <w:rPr>
          <w:rFonts w:ascii="Calibri" w:hAnsi="Calibri"/>
          <w:b/>
          <w:color w:val="1F497D" w:themeColor="text2"/>
          <w:sz w:val="22"/>
          <w:szCs w:val="22"/>
        </w:rPr>
        <w:t>les avantages sont</w:t>
      </w:r>
      <w:r w:rsidRPr="00742597">
        <w:rPr>
          <w:rFonts w:ascii="Calibri" w:hAnsi="Calibri"/>
          <w:b/>
          <w:color w:val="1F497D" w:themeColor="text2"/>
          <w:sz w:val="22"/>
          <w:szCs w:val="22"/>
        </w:rPr>
        <w:t xml:space="preserve"> </w:t>
      </w:r>
      <w:r w:rsidR="00937164" w:rsidRPr="00742597">
        <w:rPr>
          <w:rFonts w:ascii="Calibri" w:hAnsi="Calibri"/>
          <w:b/>
          <w:color w:val="1F497D" w:themeColor="text2"/>
          <w:sz w:val="22"/>
          <w:szCs w:val="22"/>
        </w:rPr>
        <w:t xml:space="preserve">de constituer une base </w:t>
      </w:r>
      <w:r w:rsidRPr="00742597">
        <w:rPr>
          <w:rFonts w:ascii="Calibri" w:hAnsi="Calibri"/>
          <w:b/>
          <w:color w:val="1F497D" w:themeColor="text2"/>
          <w:sz w:val="22"/>
          <w:szCs w:val="22"/>
        </w:rPr>
        <w:t>de données de qualité et de longue date permettant un recul d</w:t>
      </w:r>
      <w:r w:rsidR="00537931">
        <w:rPr>
          <w:rFonts w:ascii="Calibri" w:hAnsi="Calibri"/>
          <w:b/>
          <w:color w:val="1F497D" w:themeColor="text2"/>
          <w:sz w:val="22"/>
          <w:szCs w:val="22"/>
        </w:rPr>
        <w:t>e près d</w:t>
      </w:r>
      <w:r w:rsidRPr="00742597">
        <w:rPr>
          <w:rFonts w:ascii="Calibri" w:hAnsi="Calibri"/>
          <w:b/>
          <w:color w:val="1F497D" w:themeColor="text2"/>
          <w:sz w:val="22"/>
          <w:szCs w:val="22"/>
        </w:rPr>
        <w:t>’une trentaine d’années.</w:t>
      </w:r>
      <w:r w:rsidR="00823280" w:rsidRPr="00742597">
        <w:rPr>
          <w:rFonts w:ascii="Calibri" w:hAnsi="Calibri"/>
          <w:b/>
          <w:color w:val="1F497D" w:themeColor="text2"/>
          <w:sz w:val="22"/>
          <w:szCs w:val="22"/>
        </w:rPr>
        <w:t xml:space="preserve"> </w:t>
      </w:r>
      <w:r w:rsidR="00705E64" w:rsidRPr="00742597">
        <w:rPr>
          <w:rFonts w:ascii="Calibri" w:hAnsi="Calibri"/>
          <w:b/>
          <w:color w:val="1F497D" w:themeColor="text2"/>
          <w:sz w:val="22"/>
          <w:szCs w:val="22"/>
        </w:rPr>
        <w:t xml:space="preserve">Selon les axes de recherche validés par le GT, l’idée d’orienter </w:t>
      </w:r>
      <w:r w:rsidR="00EF10AF" w:rsidRPr="00742597">
        <w:rPr>
          <w:rFonts w:ascii="Calibri" w:hAnsi="Calibri"/>
          <w:b/>
          <w:color w:val="1F497D" w:themeColor="text2"/>
          <w:sz w:val="22"/>
          <w:szCs w:val="22"/>
        </w:rPr>
        <w:t xml:space="preserve">ces différents dispositifs </w:t>
      </w:r>
      <w:r w:rsidR="00705E64" w:rsidRPr="00742597">
        <w:rPr>
          <w:rFonts w:ascii="Calibri" w:hAnsi="Calibri"/>
          <w:b/>
          <w:color w:val="1F497D" w:themeColor="text2"/>
          <w:sz w:val="22"/>
          <w:szCs w:val="22"/>
        </w:rPr>
        <w:t xml:space="preserve">vers </w:t>
      </w:r>
      <w:r w:rsidR="00076225" w:rsidRPr="00742597">
        <w:rPr>
          <w:rFonts w:ascii="Calibri" w:hAnsi="Calibri"/>
          <w:b/>
          <w:color w:val="1F497D" w:themeColor="text2"/>
          <w:sz w:val="22"/>
          <w:szCs w:val="22"/>
        </w:rPr>
        <w:t>un consortium</w:t>
      </w:r>
      <w:r w:rsidR="00705E64" w:rsidRPr="00742597">
        <w:rPr>
          <w:rFonts w:ascii="Calibri" w:hAnsi="Calibri"/>
          <w:b/>
          <w:color w:val="1F497D" w:themeColor="text2"/>
          <w:sz w:val="22"/>
          <w:szCs w:val="22"/>
        </w:rPr>
        <w:t xml:space="preserve"> a été évoquée</w:t>
      </w:r>
      <w:r w:rsidR="00076225" w:rsidRPr="00742597">
        <w:rPr>
          <w:rFonts w:ascii="Calibri" w:hAnsi="Calibri"/>
          <w:b/>
          <w:color w:val="1F497D" w:themeColor="text2"/>
          <w:sz w:val="22"/>
          <w:szCs w:val="22"/>
        </w:rPr>
        <w:t>.</w:t>
      </w:r>
    </w:p>
    <w:p w:rsidR="00823280" w:rsidRPr="00742597" w:rsidRDefault="00823280" w:rsidP="00E40F59">
      <w:pPr>
        <w:pBdr>
          <w:top w:val="single" w:sz="18" w:space="1" w:color="1F497D" w:themeColor="text2"/>
          <w:left w:val="single" w:sz="18" w:space="4" w:color="1F497D" w:themeColor="text2"/>
          <w:bottom w:val="single" w:sz="18" w:space="1" w:color="1F497D" w:themeColor="text2"/>
          <w:right w:val="single" w:sz="18" w:space="4" w:color="1F497D" w:themeColor="text2"/>
        </w:pBdr>
        <w:jc w:val="both"/>
        <w:rPr>
          <w:rFonts w:ascii="Calibri" w:hAnsi="Calibri"/>
          <w:b/>
          <w:color w:val="1F497D" w:themeColor="text2"/>
          <w:sz w:val="22"/>
          <w:szCs w:val="22"/>
        </w:rPr>
      </w:pPr>
    </w:p>
    <w:p w:rsidR="00362DFE" w:rsidRDefault="00151B03" w:rsidP="00E112E0">
      <w:pPr>
        <w:pBdr>
          <w:top w:val="single" w:sz="18" w:space="1" w:color="1F497D" w:themeColor="text2"/>
          <w:left w:val="single" w:sz="18" w:space="4" w:color="1F497D" w:themeColor="text2"/>
          <w:bottom w:val="single" w:sz="18" w:space="1" w:color="1F497D" w:themeColor="text2"/>
          <w:right w:val="single" w:sz="18" w:space="4" w:color="1F497D" w:themeColor="text2"/>
        </w:pBdr>
        <w:jc w:val="both"/>
        <w:rPr>
          <w:rFonts w:ascii="Calibri" w:hAnsi="Calibri"/>
          <w:b/>
          <w:color w:val="1F497D" w:themeColor="text2"/>
          <w:sz w:val="22"/>
          <w:szCs w:val="22"/>
        </w:rPr>
      </w:pPr>
      <w:r w:rsidRPr="00742597">
        <w:rPr>
          <w:rFonts w:ascii="Calibri" w:hAnsi="Calibri"/>
          <w:b/>
          <w:color w:val="1F497D" w:themeColor="text2"/>
          <w:sz w:val="22"/>
          <w:szCs w:val="22"/>
        </w:rPr>
        <w:t>D</w:t>
      </w:r>
      <w:r w:rsidR="00D00A84" w:rsidRPr="00742597">
        <w:rPr>
          <w:rFonts w:ascii="Calibri" w:hAnsi="Calibri"/>
          <w:b/>
          <w:color w:val="1F497D" w:themeColor="text2"/>
          <w:sz w:val="22"/>
          <w:szCs w:val="22"/>
        </w:rPr>
        <w:t>e manière complémentaire</w:t>
      </w:r>
      <w:r w:rsidR="00076225" w:rsidRPr="00742597">
        <w:rPr>
          <w:rFonts w:ascii="Calibri" w:hAnsi="Calibri"/>
          <w:b/>
          <w:color w:val="1F497D" w:themeColor="text2"/>
          <w:sz w:val="22"/>
          <w:szCs w:val="22"/>
        </w:rPr>
        <w:t>,</w:t>
      </w:r>
      <w:r w:rsidR="00D00A84" w:rsidRPr="00742597">
        <w:rPr>
          <w:rFonts w:ascii="Calibri" w:hAnsi="Calibri"/>
          <w:b/>
          <w:color w:val="1F497D" w:themeColor="text2"/>
          <w:sz w:val="22"/>
          <w:szCs w:val="22"/>
        </w:rPr>
        <w:t xml:space="preserve"> </w:t>
      </w:r>
      <w:r w:rsidR="00076225" w:rsidRPr="00742597">
        <w:rPr>
          <w:rFonts w:ascii="Calibri" w:hAnsi="Calibri"/>
          <w:b/>
          <w:color w:val="1F497D" w:themeColor="text2"/>
          <w:sz w:val="22"/>
          <w:szCs w:val="22"/>
        </w:rPr>
        <w:t xml:space="preserve">il existe </w:t>
      </w:r>
      <w:r w:rsidR="00D00A84" w:rsidRPr="00742597">
        <w:rPr>
          <w:rFonts w:ascii="Calibri" w:hAnsi="Calibri"/>
          <w:b/>
          <w:color w:val="1F497D" w:themeColor="text2"/>
          <w:sz w:val="22"/>
          <w:szCs w:val="22"/>
        </w:rPr>
        <w:t>une p</w:t>
      </w:r>
      <w:r w:rsidR="00D26685" w:rsidRPr="00742597">
        <w:rPr>
          <w:rFonts w:ascii="Calibri" w:hAnsi="Calibri"/>
          <w:b/>
          <w:color w:val="1F497D" w:themeColor="text2"/>
          <w:sz w:val="22"/>
          <w:szCs w:val="22"/>
        </w:rPr>
        <w:t xml:space="preserve">iste intéressante de recourir aux BDMA (notamment </w:t>
      </w:r>
      <w:r w:rsidR="00D00A84" w:rsidRPr="00742597">
        <w:rPr>
          <w:rFonts w:ascii="Calibri" w:hAnsi="Calibri"/>
          <w:b/>
          <w:color w:val="1F497D" w:themeColor="text2"/>
          <w:sz w:val="22"/>
          <w:szCs w:val="22"/>
        </w:rPr>
        <w:t xml:space="preserve">aux </w:t>
      </w:r>
      <w:r w:rsidR="00D26685" w:rsidRPr="00742597">
        <w:rPr>
          <w:rFonts w:ascii="Calibri" w:hAnsi="Calibri"/>
          <w:b/>
          <w:color w:val="1F497D" w:themeColor="text2"/>
          <w:sz w:val="22"/>
          <w:szCs w:val="22"/>
        </w:rPr>
        <w:t>donné</w:t>
      </w:r>
      <w:r w:rsidR="004F7EE2" w:rsidRPr="00742597">
        <w:rPr>
          <w:rFonts w:ascii="Calibri" w:hAnsi="Calibri"/>
          <w:b/>
          <w:color w:val="1F497D" w:themeColor="text2"/>
          <w:sz w:val="22"/>
          <w:szCs w:val="22"/>
        </w:rPr>
        <w:t xml:space="preserve">es du </w:t>
      </w:r>
      <w:r w:rsidR="00D00A84" w:rsidRPr="00742597">
        <w:rPr>
          <w:rFonts w:ascii="Calibri" w:hAnsi="Calibri"/>
          <w:b/>
          <w:color w:val="1F497D" w:themeColor="text2"/>
          <w:sz w:val="22"/>
          <w:szCs w:val="22"/>
        </w:rPr>
        <w:t>P</w:t>
      </w:r>
      <w:r w:rsidR="004F7EE2" w:rsidRPr="00742597">
        <w:rPr>
          <w:rFonts w:ascii="Calibri" w:hAnsi="Calibri"/>
          <w:b/>
          <w:color w:val="1F497D" w:themeColor="text2"/>
          <w:sz w:val="22"/>
          <w:szCs w:val="22"/>
        </w:rPr>
        <w:t>MSI-SNIIRAM et des MDPH)</w:t>
      </w:r>
      <w:r w:rsidR="00D00A84" w:rsidRPr="00742597">
        <w:rPr>
          <w:rFonts w:ascii="Calibri" w:hAnsi="Calibri"/>
          <w:b/>
          <w:color w:val="1F497D" w:themeColor="text2"/>
          <w:sz w:val="22"/>
          <w:szCs w:val="22"/>
        </w:rPr>
        <w:t xml:space="preserve"> </w:t>
      </w:r>
      <w:r w:rsidR="00705E64" w:rsidRPr="00742597">
        <w:rPr>
          <w:rFonts w:ascii="Calibri" w:hAnsi="Calibri"/>
          <w:b/>
          <w:color w:val="1F497D" w:themeColor="text2"/>
          <w:sz w:val="22"/>
          <w:szCs w:val="22"/>
        </w:rPr>
        <w:t xml:space="preserve">mais </w:t>
      </w:r>
      <w:r w:rsidR="00D00A84" w:rsidRPr="00742597">
        <w:rPr>
          <w:rFonts w:ascii="Calibri" w:hAnsi="Calibri"/>
          <w:b/>
          <w:color w:val="1F497D" w:themeColor="text2"/>
          <w:sz w:val="22"/>
          <w:szCs w:val="22"/>
        </w:rPr>
        <w:t>de nombreuses contraintes</w:t>
      </w:r>
      <w:r w:rsidR="00705E64" w:rsidRPr="00742597">
        <w:rPr>
          <w:rFonts w:ascii="Calibri" w:hAnsi="Calibri"/>
          <w:b/>
          <w:color w:val="1F497D" w:themeColor="text2"/>
          <w:sz w:val="22"/>
          <w:szCs w:val="22"/>
        </w:rPr>
        <w:t xml:space="preserve"> ont été</w:t>
      </w:r>
      <w:r w:rsidR="00D00A84" w:rsidRPr="00742597">
        <w:rPr>
          <w:rFonts w:ascii="Calibri" w:hAnsi="Calibri"/>
          <w:b/>
          <w:color w:val="1F497D" w:themeColor="text2"/>
          <w:sz w:val="22"/>
          <w:szCs w:val="22"/>
        </w:rPr>
        <w:t xml:space="preserve"> identifiées</w:t>
      </w:r>
      <w:r w:rsidR="00D26685" w:rsidRPr="00742597">
        <w:rPr>
          <w:rFonts w:ascii="Calibri" w:hAnsi="Calibri"/>
          <w:b/>
          <w:color w:val="1F497D" w:themeColor="text2"/>
          <w:sz w:val="22"/>
          <w:szCs w:val="22"/>
        </w:rPr>
        <w:t>.</w:t>
      </w:r>
      <w:r w:rsidR="00D00A84" w:rsidRPr="00742597">
        <w:rPr>
          <w:rFonts w:ascii="Calibri" w:hAnsi="Calibri"/>
          <w:b/>
          <w:color w:val="1F497D" w:themeColor="text2"/>
          <w:sz w:val="22"/>
          <w:szCs w:val="22"/>
        </w:rPr>
        <w:t xml:space="preserve"> A noter, l</w:t>
      </w:r>
      <w:r w:rsidR="004D79EA" w:rsidRPr="00742597">
        <w:rPr>
          <w:rFonts w:ascii="Calibri" w:hAnsi="Calibri"/>
          <w:b/>
          <w:color w:val="1F497D" w:themeColor="text2"/>
          <w:sz w:val="22"/>
          <w:szCs w:val="22"/>
        </w:rPr>
        <w:t>es dispositifs existants (registres d’enfants et cohorte) pourraient servir de base à la validation d’un algorithme de repérage du polyhandicap.</w:t>
      </w:r>
      <w:r w:rsidR="00AB0E4A" w:rsidRPr="00742597">
        <w:rPr>
          <w:rFonts w:ascii="Calibri" w:hAnsi="Calibri"/>
          <w:b/>
          <w:color w:val="1F497D" w:themeColor="text2"/>
          <w:sz w:val="22"/>
          <w:szCs w:val="22"/>
        </w:rPr>
        <w:t xml:space="preserve"> </w:t>
      </w:r>
      <w:r w:rsidR="00705E64" w:rsidRPr="00742597">
        <w:rPr>
          <w:rFonts w:ascii="Calibri" w:hAnsi="Calibri"/>
          <w:b/>
          <w:color w:val="1F497D" w:themeColor="text2"/>
          <w:sz w:val="22"/>
          <w:szCs w:val="22"/>
        </w:rPr>
        <w:t>U</w:t>
      </w:r>
      <w:r w:rsidR="00A81640" w:rsidRPr="00742597">
        <w:rPr>
          <w:rFonts w:ascii="Calibri" w:hAnsi="Calibri"/>
          <w:b/>
          <w:color w:val="1F497D" w:themeColor="text2"/>
          <w:sz w:val="22"/>
          <w:szCs w:val="22"/>
        </w:rPr>
        <w:t xml:space="preserve">ne discussion avec la CNSA et la CNAMTS </w:t>
      </w:r>
      <w:r w:rsidR="00705E64" w:rsidRPr="00742597">
        <w:rPr>
          <w:rFonts w:ascii="Calibri" w:hAnsi="Calibri"/>
          <w:b/>
          <w:color w:val="1F497D" w:themeColor="text2"/>
          <w:sz w:val="22"/>
          <w:szCs w:val="22"/>
        </w:rPr>
        <w:t xml:space="preserve">est à prévoir </w:t>
      </w:r>
      <w:r w:rsidR="00A81640" w:rsidRPr="00742597">
        <w:rPr>
          <w:rFonts w:ascii="Calibri" w:hAnsi="Calibri"/>
          <w:b/>
          <w:color w:val="1F497D" w:themeColor="text2"/>
          <w:sz w:val="22"/>
          <w:szCs w:val="22"/>
        </w:rPr>
        <w:t xml:space="preserve">pour connaître les approches possibles et statuer sur la pertinence de poursuivre sur cette piste. </w:t>
      </w:r>
      <w:r w:rsidR="004170A8" w:rsidRPr="00742597">
        <w:rPr>
          <w:rFonts w:ascii="Calibri" w:hAnsi="Calibri"/>
          <w:b/>
          <w:color w:val="1F497D" w:themeColor="text2"/>
          <w:sz w:val="22"/>
          <w:szCs w:val="22"/>
        </w:rPr>
        <w:t xml:space="preserve">Ces </w:t>
      </w:r>
      <w:r w:rsidR="00AB0E4A" w:rsidRPr="00742597">
        <w:rPr>
          <w:rFonts w:ascii="Calibri" w:hAnsi="Calibri"/>
          <w:b/>
          <w:color w:val="1F497D" w:themeColor="text2"/>
          <w:sz w:val="22"/>
          <w:szCs w:val="22"/>
        </w:rPr>
        <w:t>pistes de repérage</w:t>
      </w:r>
      <w:r w:rsidR="004170A8" w:rsidRPr="00742597">
        <w:rPr>
          <w:rFonts w:ascii="Calibri" w:hAnsi="Calibri"/>
          <w:b/>
          <w:color w:val="1F497D" w:themeColor="text2"/>
          <w:sz w:val="22"/>
          <w:szCs w:val="22"/>
        </w:rPr>
        <w:t xml:space="preserve"> pourraient </w:t>
      </w:r>
      <w:r w:rsidR="00A81640" w:rsidRPr="00742597">
        <w:rPr>
          <w:rFonts w:ascii="Calibri" w:hAnsi="Calibri"/>
          <w:b/>
          <w:color w:val="1F497D" w:themeColor="text2"/>
          <w:sz w:val="22"/>
          <w:szCs w:val="22"/>
        </w:rPr>
        <w:t xml:space="preserve">par ailleurs </w:t>
      </w:r>
      <w:r w:rsidR="000E3245" w:rsidRPr="00742597">
        <w:rPr>
          <w:rFonts w:ascii="Calibri" w:hAnsi="Calibri"/>
          <w:b/>
          <w:color w:val="1F497D" w:themeColor="text2"/>
          <w:sz w:val="22"/>
          <w:szCs w:val="22"/>
        </w:rPr>
        <w:t>constituer</w:t>
      </w:r>
      <w:r w:rsidR="004170A8" w:rsidRPr="00742597">
        <w:rPr>
          <w:rFonts w:ascii="Calibri" w:hAnsi="Calibri"/>
          <w:b/>
          <w:color w:val="1F497D" w:themeColor="text2"/>
          <w:sz w:val="22"/>
          <w:szCs w:val="22"/>
        </w:rPr>
        <w:t xml:space="preserve"> des éléments de cadrage d’appels à projets</w:t>
      </w:r>
      <w:r w:rsidR="000E3245" w:rsidRPr="00742597">
        <w:rPr>
          <w:rFonts w:ascii="Calibri" w:hAnsi="Calibri"/>
          <w:b/>
          <w:color w:val="1F497D" w:themeColor="text2"/>
          <w:sz w:val="22"/>
          <w:szCs w:val="22"/>
        </w:rPr>
        <w:t>.</w:t>
      </w:r>
    </w:p>
    <w:p w:rsidR="00E112E0" w:rsidRPr="00E112E0" w:rsidRDefault="00E112E0" w:rsidP="00E112E0">
      <w:pPr>
        <w:pBdr>
          <w:top w:val="single" w:sz="18" w:space="1" w:color="1F497D" w:themeColor="text2"/>
          <w:left w:val="single" w:sz="18" w:space="4" w:color="1F497D" w:themeColor="text2"/>
          <w:bottom w:val="single" w:sz="18" w:space="1" w:color="1F497D" w:themeColor="text2"/>
          <w:right w:val="single" w:sz="18" w:space="4" w:color="1F497D" w:themeColor="text2"/>
        </w:pBdr>
        <w:jc w:val="both"/>
        <w:rPr>
          <w:rFonts w:ascii="Calibri" w:hAnsi="Calibri"/>
          <w:b/>
          <w:color w:val="1F497D" w:themeColor="text2"/>
          <w:sz w:val="22"/>
          <w:szCs w:val="22"/>
        </w:rPr>
      </w:pPr>
    </w:p>
    <w:sectPr w:rsidR="00E112E0" w:rsidRPr="00E112E0" w:rsidSect="00957CE3">
      <w:headerReference w:type="default" r:id="rId9"/>
      <w:footerReference w:type="default" r:id="rId10"/>
      <w:pgSz w:w="11900" w:h="16840"/>
      <w:pgMar w:top="1668" w:right="1417" w:bottom="1134" w:left="1417" w:header="142" w:footer="7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413F" w:rsidRDefault="009F413F" w:rsidP="001350B6">
      <w:r>
        <w:separator/>
      </w:r>
    </w:p>
  </w:endnote>
  <w:endnote w:type="continuationSeparator" w:id="0">
    <w:p w:rsidR="009F413F" w:rsidRDefault="009F413F" w:rsidP="00135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366"/>
      <w:gridCol w:w="930"/>
    </w:tblGrid>
    <w:tr w:rsidR="00937246">
      <w:tc>
        <w:tcPr>
          <w:tcW w:w="4500" w:type="pct"/>
          <w:tcBorders>
            <w:top w:val="single" w:sz="4" w:space="0" w:color="000000" w:themeColor="text1"/>
          </w:tcBorders>
        </w:tcPr>
        <w:p w:rsidR="00937246" w:rsidRPr="00957CE3" w:rsidRDefault="009F413F" w:rsidP="000E7296">
          <w:pPr>
            <w:pStyle w:val="Pieddepage"/>
            <w:jc w:val="right"/>
            <w:rPr>
              <w:sz w:val="18"/>
            </w:rPr>
          </w:pPr>
          <w:sdt>
            <w:sdtPr>
              <w:rPr>
                <w:sz w:val="18"/>
              </w:rPr>
              <w:alias w:val="Société"/>
              <w:id w:val="-135259609"/>
              <w:placeholder>
                <w:docPart w:val="BF7ACE1DB878492B866A56B38E7B720E"/>
              </w:placeholder>
              <w:dataBinding w:prefixMappings="xmlns:ns0='http://schemas.openxmlformats.org/officeDocument/2006/extended-properties'" w:xpath="/ns0:Properties[1]/ns0:Company[1]" w:storeItemID="{6668398D-A668-4E3E-A5EB-62B293D839F1}"/>
              <w:text/>
            </w:sdtPr>
            <w:sdtEndPr/>
            <w:sdtContent>
              <w:proofErr w:type="spellStart"/>
              <w:r w:rsidR="00937246" w:rsidRPr="00957CE3">
                <w:rPr>
                  <w:sz w:val="18"/>
                </w:rPr>
                <w:t>IReSP</w:t>
              </w:r>
              <w:proofErr w:type="spellEnd"/>
            </w:sdtContent>
          </w:sdt>
          <w:r w:rsidR="00937246" w:rsidRPr="00957CE3">
            <w:rPr>
              <w:sz w:val="18"/>
            </w:rPr>
            <w:t xml:space="preserve"> | Projet </w:t>
          </w:r>
          <w:proofErr w:type="spellStart"/>
          <w:r w:rsidR="00937246" w:rsidRPr="00957CE3">
            <w:rPr>
              <w:sz w:val="18"/>
            </w:rPr>
            <w:t>Polyhandicap_CR</w:t>
          </w:r>
          <w:proofErr w:type="spellEnd"/>
        </w:p>
      </w:tc>
      <w:tc>
        <w:tcPr>
          <w:tcW w:w="500" w:type="pct"/>
          <w:tcBorders>
            <w:top w:val="single" w:sz="4" w:space="0" w:color="C0504D" w:themeColor="accent2"/>
          </w:tcBorders>
          <w:shd w:val="clear" w:color="auto" w:fill="943634" w:themeFill="accent2" w:themeFillShade="BF"/>
        </w:tcPr>
        <w:p w:rsidR="00937246" w:rsidRDefault="00937246">
          <w:pPr>
            <w:pStyle w:val="En-tte"/>
            <w:rPr>
              <w:color w:val="FFFFFF" w:themeColor="background1"/>
            </w:rPr>
          </w:pPr>
          <w:r>
            <w:fldChar w:fldCharType="begin"/>
          </w:r>
          <w:r>
            <w:instrText>PAGE   \* MERGEFORMAT</w:instrText>
          </w:r>
          <w:r>
            <w:fldChar w:fldCharType="separate"/>
          </w:r>
          <w:r w:rsidR="00F70C0B" w:rsidRPr="00F70C0B">
            <w:rPr>
              <w:noProof/>
              <w:color w:val="FFFFFF" w:themeColor="background1"/>
            </w:rPr>
            <w:t>9</w:t>
          </w:r>
          <w:r>
            <w:rPr>
              <w:color w:val="FFFFFF" w:themeColor="background1"/>
            </w:rPr>
            <w:fldChar w:fldCharType="end"/>
          </w:r>
        </w:p>
      </w:tc>
    </w:tr>
  </w:tbl>
  <w:p w:rsidR="00937246" w:rsidRDefault="00937246">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413F" w:rsidRDefault="009F413F" w:rsidP="001350B6">
      <w:r>
        <w:separator/>
      </w:r>
    </w:p>
  </w:footnote>
  <w:footnote w:type="continuationSeparator" w:id="0">
    <w:p w:rsidR="009F413F" w:rsidRDefault="009F413F" w:rsidP="001350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246" w:rsidRDefault="00937246">
    <w:pPr>
      <w:pStyle w:val="En-tte"/>
    </w:pPr>
    <w:r>
      <w:rPr>
        <w:noProof/>
      </w:rPr>
      <w:drawing>
        <wp:anchor distT="0" distB="0" distL="114300" distR="114300" simplePos="0" relativeHeight="251660288" behindDoc="0" locked="0" layoutInCell="1" allowOverlap="1" wp14:anchorId="2486CCE3" wp14:editId="626EED44">
          <wp:simplePos x="0" y="0"/>
          <wp:positionH relativeFrom="column">
            <wp:posOffset>1101725</wp:posOffset>
          </wp:positionH>
          <wp:positionV relativeFrom="paragraph">
            <wp:posOffset>396875</wp:posOffset>
          </wp:positionV>
          <wp:extent cx="4027805" cy="314325"/>
          <wp:effectExtent l="0" t="0" r="0" b="9525"/>
          <wp:wrapNone/>
          <wp:docPr id="11" name="Image 11" descr="Logo GIS-IReSP moy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GIS-IReSP moy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27805" cy="3143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54912A82" wp14:editId="6018B124">
          <wp:simplePos x="0" y="0"/>
          <wp:positionH relativeFrom="column">
            <wp:posOffset>-116840</wp:posOffset>
          </wp:positionH>
          <wp:positionV relativeFrom="paragraph">
            <wp:posOffset>125730</wp:posOffset>
          </wp:positionV>
          <wp:extent cx="1215390" cy="814705"/>
          <wp:effectExtent l="0" t="0" r="3810" b="4445"/>
          <wp:wrapNone/>
          <wp:docPr id="12" name="Image 12" descr="composition logo IReS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osition logo IReS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15390" cy="8147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7783D7E"/>
    <w:lvl w:ilvl="0">
      <w:start w:val="1"/>
      <w:numFmt w:val="bullet"/>
      <w:pStyle w:val="Listepuces"/>
      <w:lvlText w:val=""/>
      <w:lvlJc w:val="left"/>
      <w:pPr>
        <w:tabs>
          <w:tab w:val="num" w:pos="360"/>
        </w:tabs>
        <w:ind w:left="360" w:hanging="360"/>
      </w:pPr>
      <w:rPr>
        <w:rFonts w:ascii="Symbol" w:hAnsi="Symbol" w:hint="default"/>
      </w:rPr>
    </w:lvl>
  </w:abstractNum>
  <w:abstractNum w:abstractNumId="1">
    <w:nsid w:val="008528AB"/>
    <w:multiLevelType w:val="hybridMultilevel"/>
    <w:tmpl w:val="4A2861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C246C6B"/>
    <w:multiLevelType w:val="hybridMultilevel"/>
    <w:tmpl w:val="52921AB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C2C2B71"/>
    <w:multiLevelType w:val="hybridMultilevel"/>
    <w:tmpl w:val="B6A4544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374766B"/>
    <w:multiLevelType w:val="hybridMultilevel"/>
    <w:tmpl w:val="430814E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nsid w:val="1AD75F7E"/>
    <w:multiLevelType w:val="hybridMultilevel"/>
    <w:tmpl w:val="AB989056"/>
    <w:lvl w:ilvl="0" w:tplc="040C0005">
      <w:start w:val="1"/>
      <w:numFmt w:val="bullet"/>
      <w:lvlText w:val=""/>
      <w:lvlJc w:val="left"/>
      <w:pPr>
        <w:ind w:left="720" w:hanging="360"/>
      </w:pPr>
      <w:rPr>
        <w:rFonts w:ascii="Wingdings" w:hAnsi="Wingdings" w:hint="default"/>
      </w:rPr>
    </w:lvl>
    <w:lvl w:ilvl="1" w:tplc="B3AE9FB8">
      <w:numFmt w:val="bullet"/>
      <w:lvlText w:val="-"/>
      <w:lvlJc w:val="left"/>
      <w:pPr>
        <w:ind w:left="1440" w:hanging="360"/>
      </w:pPr>
      <w:rPr>
        <w:rFonts w:ascii="Century Gothic" w:eastAsiaTheme="minorEastAsia" w:hAnsi="Century Gothic" w:cstheme="minorBid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AE450CC"/>
    <w:multiLevelType w:val="hybridMultilevel"/>
    <w:tmpl w:val="B8287D9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C0776DA"/>
    <w:multiLevelType w:val="hybridMultilevel"/>
    <w:tmpl w:val="64E4DD8C"/>
    <w:lvl w:ilvl="0" w:tplc="BC8495E2">
      <w:numFmt w:val="bullet"/>
      <w:lvlText w:val=""/>
      <w:lvlJc w:val="left"/>
      <w:pPr>
        <w:ind w:left="720" w:hanging="360"/>
      </w:pPr>
      <w:rPr>
        <w:rFonts w:ascii="Wingdings" w:eastAsiaTheme="minorEastAsia"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98807B0"/>
    <w:multiLevelType w:val="hybridMultilevel"/>
    <w:tmpl w:val="2234A1B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326B606F"/>
    <w:multiLevelType w:val="hybridMultilevel"/>
    <w:tmpl w:val="B592405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342A783D"/>
    <w:multiLevelType w:val="hybridMultilevel"/>
    <w:tmpl w:val="0C38000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77C456D"/>
    <w:multiLevelType w:val="hybridMultilevel"/>
    <w:tmpl w:val="582AA8F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FA01389"/>
    <w:multiLevelType w:val="hybridMultilevel"/>
    <w:tmpl w:val="3BE2A7F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14D7B2E"/>
    <w:multiLevelType w:val="hybridMultilevel"/>
    <w:tmpl w:val="CA4EA0D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521707D0"/>
    <w:multiLevelType w:val="hybridMultilevel"/>
    <w:tmpl w:val="B4A6CBD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55DF2457"/>
    <w:multiLevelType w:val="hybridMultilevel"/>
    <w:tmpl w:val="AC1E98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5D0436A9"/>
    <w:multiLevelType w:val="hybridMultilevel"/>
    <w:tmpl w:val="40DEF072"/>
    <w:lvl w:ilvl="0" w:tplc="0A5A5F10">
      <w:start w:val="1"/>
      <w:numFmt w:val="bullet"/>
      <w:lvlText w:val="•"/>
      <w:lvlJc w:val="left"/>
      <w:pPr>
        <w:tabs>
          <w:tab w:val="num" w:pos="720"/>
        </w:tabs>
        <w:ind w:left="720" w:hanging="360"/>
      </w:pPr>
      <w:rPr>
        <w:rFonts w:ascii="Arial" w:hAnsi="Arial" w:hint="default"/>
      </w:rPr>
    </w:lvl>
    <w:lvl w:ilvl="1" w:tplc="75F243AE" w:tentative="1">
      <w:start w:val="1"/>
      <w:numFmt w:val="bullet"/>
      <w:lvlText w:val="•"/>
      <w:lvlJc w:val="left"/>
      <w:pPr>
        <w:tabs>
          <w:tab w:val="num" w:pos="1440"/>
        </w:tabs>
        <w:ind w:left="1440" w:hanging="360"/>
      </w:pPr>
      <w:rPr>
        <w:rFonts w:ascii="Arial" w:hAnsi="Arial" w:hint="default"/>
      </w:rPr>
    </w:lvl>
    <w:lvl w:ilvl="2" w:tplc="B4AA942A" w:tentative="1">
      <w:start w:val="1"/>
      <w:numFmt w:val="bullet"/>
      <w:lvlText w:val="•"/>
      <w:lvlJc w:val="left"/>
      <w:pPr>
        <w:tabs>
          <w:tab w:val="num" w:pos="2160"/>
        </w:tabs>
        <w:ind w:left="2160" w:hanging="360"/>
      </w:pPr>
      <w:rPr>
        <w:rFonts w:ascii="Arial" w:hAnsi="Arial" w:hint="default"/>
      </w:rPr>
    </w:lvl>
    <w:lvl w:ilvl="3" w:tplc="9C54E2E2" w:tentative="1">
      <w:start w:val="1"/>
      <w:numFmt w:val="bullet"/>
      <w:lvlText w:val="•"/>
      <w:lvlJc w:val="left"/>
      <w:pPr>
        <w:tabs>
          <w:tab w:val="num" w:pos="2880"/>
        </w:tabs>
        <w:ind w:left="2880" w:hanging="360"/>
      </w:pPr>
      <w:rPr>
        <w:rFonts w:ascii="Arial" w:hAnsi="Arial" w:hint="default"/>
      </w:rPr>
    </w:lvl>
    <w:lvl w:ilvl="4" w:tplc="B9A0B108" w:tentative="1">
      <w:start w:val="1"/>
      <w:numFmt w:val="bullet"/>
      <w:lvlText w:val="•"/>
      <w:lvlJc w:val="left"/>
      <w:pPr>
        <w:tabs>
          <w:tab w:val="num" w:pos="3600"/>
        </w:tabs>
        <w:ind w:left="3600" w:hanging="360"/>
      </w:pPr>
      <w:rPr>
        <w:rFonts w:ascii="Arial" w:hAnsi="Arial" w:hint="default"/>
      </w:rPr>
    </w:lvl>
    <w:lvl w:ilvl="5" w:tplc="FC96D19C" w:tentative="1">
      <w:start w:val="1"/>
      <w:numFmt w:val="bullet"/>
      <w:lvlText w:val="•"/>
      <w:lvlJc w:val="left"/>
      <w:pPr>
        <w:tabs>
          <w:tab w:val="num" w:pos="4320"/>
        </w:tabs>
        <w:ind w:left="4320" w:hanging="360"/>
      </w:pPr>
      <w:rPr>
        <w:rFonts w:ascii="Arial" w:hAnsi="Arial" w:hint="default"/>
      </w:rPr>
    </w:lvl>
    <w:lvl w:ilvl="6" w:tplc="F6606268" w:tentative="1">
      <w:start w:val="1"/>
      <w:numFmt w:val="bullet"/>
      <w:lvlText w:val="•"/>
      <w:lvlJc w:val="left"/>
      <w:pPr>
        <w:tabs>
          <w:tab w:val="num" w:pos="5040"/>
        </w:tabs>
        <w:ind w:left="5040" w:hanging="360"/>
      </w:pPr>
      <w:rPr>
        <w:rFonts w:ascii="Arial" w:hAnsi="Arial" w:hint="default"/>
      </w:rPr>
    </w:lvl>
    <w:lvl w:ilvl="7" w:tplc="B80878E0" w:tentative="1">
      <w:start w:val="1"/>
      <w:numFmt w:val="bullet"/>
      <w:lvlText w:val="•"/>
      <w:lvlJc w:val="left"/>
      <w:pPr>
        <w:tabs>
          <w:tab w:val="num" w:pos="5760"/>
        </w:tabs>
        <w:ind w:left="5760" w:hanging="360"/>
      </w:pPr>
      <w:rPr>
        <w:rFonts w:ascii="Arial" w:hAnsi="Arial" w:hint="default"/>
      </w:rPr>
    </w:lvl>
    <w:lvl w:ilvl="8" w:tplc="9A2E859E" w:tentative="1">
      <w:start w:val="1"/>
      <w:numFmt w:val="bullet"/>
      <w:lvlText w:val="•"/>
      <w:lvlJc w:val="left"/>
      <w:pPr>
        <w:tabs>
          <w:tab w:val="num" w:pos="6480"/>
        </w:tabs>
        <w:ind w:left="6480" w:hanging="360"/>
      </w:pPr>
      <w:rPr>
        <w:rFonts w:ascii="Arial" w:hAnsi="Arial" w:hint="default"/>
      </w:rPr>
    </w:lvl>
  </w:abstractNum>
  <w:abstractNum w:abstractNumId="17">
    <w:nsid w:val="5FA92F17"/>
    <w:multiLevelType w:val="hybridMultilevel"/>
    <w:tmpl w:val="8CCA9F7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64D746BC"/>
    <w:multiLevelType w:val="hybridMultilevel"/>
    <w:tmpl w:val="A0AEE24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68066CCE"/>
    <w:multiLevelType w:val="hybridMultilevel"/>
    <w:tmpl w:val="DE2A9C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B296513"/>
    <w:multiLevelType w:val="hybridMultilevel"/>
    <w:tmpl w:val="0802A98A"/>
    <w:lvl w:ilvl="0" w:tplc="2F32FAE6">
      <w:numFmt w:val="bullet"/>
      <w:lvlText w:val=""/>
      <w:lvlJc w:val="left"/>
      <w:pPr>
        <w:ind w:left="720" w:hanging="360"/>
      </w:pPr>
      <w:rPr>
        <w:rFonts w:ascii="Wingdings" w:eastAsiaTheme="minorEastAsia"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6FCB7E1B"/>
    <w:multiLevelType w:val="hybridMultilevel"/>
    <w:tmpl w:val="45F407B4"/>
    <w:lvl w:ilvl="0" w:tplc="040C0005">
      <w:start w:val="1"/>
      <w:numFmt w:val="bullet"/>
      <w:lvlText w:val=""/>
      <w:lvlJc w:val="left"/>
      <w:pPr>
        <w:ind w:left="720" w:hanging="360"/>
      </w:pPr>
      <w:rPr>
        <w:rFonts w:ascii="Wingdings" w:hAnsi="Wingdings" w:hint="default"/>
      </w:rPr>
    </w:lvl>
    <w:lvl w:ilvl="1" w:tplc="040C0005">
      <w:start w:val="1"/>
      <w:numFmt w:val="bullet"/>
      <w:lvlText w:val=""/>
      <w:lvlJc w:val="left"/>
      <w:pPr>
        <w:ind w:left="1211"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71FC2B44"/>
    <w:multiLevelType w:val="hybridMultilevel"/>
    <w:tmpl w:val="3A984FE0"/>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nsid w:val="758C544B"/>
    <w:multiLevelType w:val="hybridMultilevel"/>
    <w:tmpl w:val="4A5AD046"/>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786056EC"/>
    <w:multiLevelType w:val="hybridMultilevel"/>
    <w:tmpl w:val="C642441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79B31736"/>
    <w:multiLevelType w:val="hybridMultilevel"/>
    <w:tmpl w:val="487AF06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13"/>
  </w:num>
  <w:num w:numId="5">
    <w:abstractNumId w:val="8"/>
  </w:num>
  <w:num w:numId="6">
    <w:abstractNumId w:val="6"/>
  </w:num>
  <w:num w:numId="7">
    <w:abstractNumId w:val="25"/>
  </w:num>
  <w:num w:numId="8">
    <w:abstractNumId w:val="19"/>
  </w:num>
  <w:num w:numId="9">
    <w:abstractNumId w:val="12"/>
  </w:num>
  <w:num w:numId="10">
    <w:abstractNumId w:val="2"/>
  </w:num>
  <w:num w:numId="11">
    <w:abstractNumId w:val="16"/>
  </w:num>
  <w:num w:numId="12">
    <w:abstractNumId w:val="22"/>
  </w:num>
  <w:num w:numId="13">
    <w:abstractNumId w:val="20"/>
  </w:num>
  <w:num w:numId="14">
    <w:abstractNumId w:val="7"/>
  </w:num>
  <w:num w:numId="15">
    <w:abstractNumId w:val="15"/>
  </w:num>
  <w:num w:numId="16">
    <w:abstractNumId w:val="18"/>
  </w:num>
  <w:num w:numId="17">
    <w:abstractNumId w:val="14"/>
  </w:num>
  <w:num w:numId="18">
    <w:abstractNumId w:val="9"/>
  </w:num>
  <w:num w:numId="19">
    <w:abstractNumId w:val="10"/>
  </w:num>
  <w:num w:numId="20">
    <w:abstractNumId w:val="5"/>
  </w:num>
  <w:num w:numId="21">
    <w:abstractNumId w:val="23"/>
  </w:num>
  <w:num w:numId="22">
    <w:abstractNumId w:val="21"/>
  </w:num>
  <w:num w:numId="23">
    <w:abstractNumId w:val="11"/>
  </w:num>
  <w:num w:numId="24">
    <w:abstractNumId w:val="3"/>
  </w:num>
  <w:num w:numId="25">
    <w:abstractNumId w:val="17"/>
  </w:num>
  <w:num w:numId="26">
    <w:abstractNumId w:val="2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7CB5"/>
    <w:rsid w:val="0000116C"/>
    <w:rsid w:val="00006B8C"/>
    <w:rsid w:val="00007332"/>
    <w:rsid w:val="00010197"/>
    <w:rsid w:val="0001310B"/>
    <w:rsid w:val="000148FA"/>
    <w:rsid w:val="000149F9"/>
    <w:rsid w:val="00015014"/>
    <w:rsid w:val="00024938"/>
    <w:rsid w:val="00024F01"/>
    <w:rsid w:val="00025B59"/>
    <w:rsid w:val="00025E80"/>
    <w:rsid w:val="0003003D"/>
    <w:rsid w:val="00030280"/>
    <w:rsid w:val="000313B5"/>
    <w:rsid w:val="00031703"/>
    <w:rsid w:val="00035B6A"/>
    <w:rsid w:val="00036F94"/>
    <w:rsid w:val="00040691"/>
    <w:rsid w:val="000417C7"/>
    <w:rsid w:val="0004236B"/>
    <w:rsid w:val="00042F3B"/>
    <w:rsid w:val="00046188"/>
    <w:rsid w:val="00052442"/>
    <w:rsid w:val="00055BFB"/>
    <w:rsid w:val="000560DA"/>
    <w:rsid w:val="00057A24"/>
    <w:rsid w:val="00061294"/>
    <w:rsid w:val="000637C0"/>
    <w:rsid w:val="000707CF"/>
    <w:rsid w:val="0007246B"/>
    <w:rsid w:val="000738CD"/>
    <w:rsid w:val="00074601"/>
    <w:rsid w:val="00076225"/>
    <w:rsid w:val="000820CD"/>
    <w:rsid w:val="00083AD3"/>
    <w:rsid w:val="00085638"/>
    <w:rsid w:val="00085F7B"/>
    <w:rsid w:val="00087BBC"/>
    <w:rsid w:val="00090E1A"/>
    <w:rsid w:val="00090E67"/>
    <w:rsid w:val="00091189"/>
    <w:rsid w:val="000918CF"/>
    <w:rsid w:val="00092913"/>
    <w:rsid w:val="00092D01"/>
    <w:rsid w:val="000946CF"/>
    <w:rsid w:val="00094928"/>
    <w:rsid w:val="00094E4C"/>
    <w:rsid w:val="00095A31"/>
    <w:rsid w:val="000A3DB6"/>
    <w:rsid w:val="000A538C"/>
    <w:rsid w:val="000A6BE7"/>
    <w:rsid w:val="000A7F60"/>
    <w:rsid w:val="000B1DC6"/>
    <w:rsid w:val="000B2675"/>
    <w:rsid w:val="000B2702"/>
    <w:rsid w:val="000B543C"/>
    <w:rsid w:val="000B5763"/>
    <w:rsid w:val="000C0179"/>
    <w:rsid w:val="000C0FD9"/>
    <w:rsid w:val="000C3084"/>
    <w:rsid w:val="000C569B"/>
    <w:rsid w:val="000C72AA"/>
    <w:rsid w:val="000C73F2"/>
    <w:rsid w:val="000D2E2C"/>
    <w:rsid w:val="000D5BC4"/>
    <w:rsid w:val="000E3245"/>
    <w:rsid w:val="000E3A9B"/>
    <w:rsid w:val="000E3E25"/>
    <w:rsid w:val="000E7296"/>
    <w:rsid w:val="000F19B3"/>
    <w:rsid w:val="000F4A60"/>
    <w:rsid w:val="000F4CD3"/>
    <w:rsid w:val="000F662E"/>
    <w:rsid w:val="000F70B9"/>
    <w:rsid w:val="00100BA1"/>
    <w:rsid w:val="001017D8"/>
    <w:rsid w:val="00102494"/>
    <w:rsid w:val="00105F0F"/>
    <w:rsid w:val="0010633F"/>
    <w:rsid w:val="00106F7D"/>
    <w:rsid w:val="001103A8"/>
    <w:rsid w:val="001105D7"/>
    <w:rsid w:val="00113AC3"/>
    <w:rsid w:val="001151D1"/>
    <w:rsid w:val="00124D16"/>
    <w:rsid w:val="00130A6A"/>
    <w:rsid w:val="001350B6"/>
    <w:rsid w:val="00136CAC"/>
    <w:rsid w:val="00141C55"/>
    <w:rsid w:val="001469E2"/>
    <w:rsid w:val="00151B03"/>
    <w:rsid w:val="001537EE"/>
    <w:rsid w:val="001548BC"/>
    <w:rsid w:val="00155F1A"/>
    <w:rsid w:val="0015788E"/>
    <w:rsid w:val="0016061A"/>
    <w:rsid w:val="00164019"/>
    <w:rsid w:val="001647B8"/>
    <w:rsid w:val="00172100"/>
    <w:rsid w:val="001728E0"/>
    <w:rsid w:val="0017299A"/>
    <w:rsid w:val="00174653"/>
    <w:rsid w:val="00176C3E"/>
    <w:rsid w:val="001856D0"/>
    <w:rsid w:val="0019148F"/>
    <w:rsid w:val="001917FD"/>
    <w:rsid w:val="00196BA6"/>
    <w:rsid w:val="001A0EC2"/>
    <w:rsid w:val="001A1657"/>
    <w:rsid w:val="001A2250"/>
    <w:rsid w:val="001A3A06"/>
    <w:rsid w:val="001A5A26"/>
    <w:rsid w:val="001A680B"/>
    <w:rsid w:val="001B015D"/>
    <w:rsid w:val="001B0162"/>
    <w:rsid w:val="001B0EAF"/>
    <w:rsid w:val="001B0F56"/>
    <w:rsid w:val="001B16F7"/>
    <w:rsid w:val="001B352A"/>
    <w:rsid w:val="001B38C4"/>
    <w:rsid w:val="001B7A73"/>
    <w:rsid w:val="001C0315"/>
    <w:rsid w:val="001C0890"/>
    <w:rsid w:val="001C111B"/>
    <w:rsid w:val="001C4E64"/>
    <w:rsid w:val="001C6CDB"/>
    <w:rsid w:val="001D0814"/>
    <w:rsid w:val="001D7082"/>
    <w:rsid w:val="001E3A52"/>
    <w:rsid w:val="001E4E92"/>
    <w:rsid w:val="001E51D0"/>
    <w:rsid w:val="001E60FC"/>
    <w:rsid w:val="001E6138"/>
    <w:rsid w:val="001E6DD3"/>
    <w:rsid w:val="001F2D5B"/>
    <w:rsid w:val="001F5D24"/>
    <w:rsid w:val="002018BE"/>
    <w:rsid w:val="00202107"/>
    <w:rsid w:val="00202751"/>
    <w:rsid w:val="00203E6C"/>
    <w:rsid w:val="00204292"/>
    <w:rsid w:val="00206A2F"/>
    <w:rsid w:val="00207EE2"/>
    <w:rsid w:val="00212FD1"/>
    <w:rsid w:val="002133AB"/>
    <w:rsid w:val="00213591"/>
    <w:rsid w:val="0022203E"/>
    <w:rsid w:val="00223521"/>
    <w:rsid w:val="00231138"/>
    <w:rsid w:val="002344C5"/>
    <w:rsid w:val="00241555"/>
    <w:rsid w:val="00244817"/>
    <w:rsid w:val="00245F2A"/>
    <w:rsid w:val="00245FE9"/>
    <w:rsid w:val="00246CA8"/>
    <w:rsid w:val="00253F7B"/>
    <w:rsid w:val="00254CCE"/>
    <w:rsid w:val="002637BD"/>
    <w:rsid w:val="002645A4"/>
    <w:rsid w:val="00266957"/>
    <w:rsid w:val="002679CB"/>
    <w:rsid w:val="00272259"/>
    <w:rsid w:val="0027357E"/>
    <w:rsid w:val="00276919"/>
    <w:rsid w:val="002773FC"/>
    <w:rsid w:val="002775FF"/>
    <w:rsid w:val="0027779F"/>
    <w:rsid w:val="00277F65"/>
    <w:rsid w:val="0028336E"/>
    <w:rsid w:val="002852C7"/>
    <w:rsid w:val="002910BE"/>
    <w:rsid w:val="00293B6F"/>
    <w:rsid w:val="00294284"/>
    <w:rsid w:val="00297EDC"/>
    <w:rsid w:val="002A3494"/>
    <w:rsid w:val="002A3D84"/>
    <w:rsid w:val="002A57F7"/>
    <w:rsid w:val="002A66DB"/>
    <w:rsid w:val="002B1990"/>
    <w:rsid w:val="002B4643"/>
    <w:rsid w:val="002C1B69"/>
    <w:rsid w:val="002C3A72"/>
    <w:rsid w:val="002C5118"/>
    <w:rsid w:val="002C7FC3"/>
    <w:rsid w:val="002D042B"/>
    <w:rsid w:val="002D0689"/>
    <w:rsid w:val="002D0BB1"/>
    <w:rsid w:val="002D0D2E"/>
    <w:rsid w:val="002D130D"/>
    <w:rsid w:val="002D1C34"/>
    <w:rsid w:val="002D2CC8"/>
    <w:rsid w:val="002D5832"/>
    <w:rsid w:val="002D67A4"/>
    <w:rsid w:val="002E0B68"/>
    <w:rsid w:val="002E15D3"/>
    <w:rsid w:val="002E1AD8"/>
    <w:rsid w:val="002E310E"/>
    <w:rsid w:val="002E5CBF"/>
    <w:rsid w:val="002F0875"/>
    <w:rsid w:val="002F0CFF"/>
    <w:rsid w:val="002F192A"/>
    <w:rsid w:val="002F1CC8"/>
    <w:rsid w:val="002F48C5"/>
    <w:rsid w:val="002F5806"/>
    <w:rsid w:val="00302642"/>
    <w:rsid w:val="00305253"/>
    <w:rsid w:val="00306058"/>
    <w:rsid w:val="003131D1"/>
    <w:rsid w:val="00320552"/>
    <w:rsid w:val="00321451"/>
    <w:rsid w:val="00321F17"/>
    <w:rsid w:val="003233E5"/>
    <w:rsid w:val="00326456"/>
    <w:rsid w:val="00327A90"/>
    <w:rsid w:val="00330231"/>
    <w:rsid w:val="00331E82"/>
    <w:rsid w:val="00333361"/>
    <w:rsid w:val="003365E7"/>
    <w:rsid w:val="00340CCF"/>
    <w:rsid w:val="00341E8B"/>
    <w:rsid w:val="0035028B"/>
    <w:rsid w:val="003526B4"/>
    <w:rsid w:val="00352829"/>
    <w:rsid w:val="00353F16"/>
    <w:rsid w:val="00354014"/>
    <w:rsid w:val="003549CD"/>
    <w:rsid w:val="00361872"/>
    <w:rsid w:val="00361E61"/>
    <w:rsid w:val="00362DFE"/>
    <w:rsid w:val="003648A4"/>
    <w:rsid w:val="003701A6"/>
    <w:rsid w:val="003706C0"/>
    <w:rsid w:val="00371580"/>
    <w:rsid w:val="00371F20"/>
    <w:rsid w:val="0037487B"/>
    <w:rsid w:val="00374935"/>
    <w:rsid w:val="00375F7C"/>
    <w:rsid w:val="00377BA2"/>
    <w:rsid w:val="00380D85"/>
    <w:rsid w:val="00380E5B"/>
    <w:rsid w:val="003847F2"/>
    <w:rsid w:val="00385085"/>
    <w:rsid w:val="003853FF"/>
    <w:rsid w:val="00387348"/>
    <w:rsid w:val="00387B32"/>
    <w:rsid w:val="00392F7A"/>
    <w:rsid w:val="003A010D"/>
    <w:rsid w:val="003A173A"/>
    <w:rsid w:val="003A209E"/>
    <w:rsid w:val="003A2409"/>
    <w:rsid w:val="003A6256"/>
    <w:rsid w:val="003B069A"/>
    <w:rsid w:val="003B38CB"/>
    <w:rsid w:val="003B7215"/>
    <w:rsid w:val="003B7E6D"/>
    <w:rsid w:val="003C014D"/>
    <w:rsid w:val="003C0612"/>
    <w:rsid w:val="003C1A90"/>
    <w:rsid w:val="003C3C24"/>
    <w:rsid w:val="003C453D"/>
    <w:rsid w:val="003C51C0"/>
    <w:rsid w:val="003E3A68"/>
    <w:rsid w:val="003F0F38"/>
    <w:rsid w:val="003F31C9"/>
    <w:rsid w:val="003F3F7C"/>
    <w:rsid w:val="003F4A37"/>
    <w:rsid w:val="003F7F23"/>
    <w:rsid w:val="0040358B"/>
    <w:rsid w:val="004052F9"/>
    <w:rsid w:val="00405390"/>
    <w:rsid w:val="004123BA"/>
    <w:rsid w:val="00414B61"/>
    <w:rsid w:val="0041547F"/>
    <w:rsid w:val="004158E5"/>
    <w:rsid w:val="00415CA8"/>
    <w:rsid w:val="004170A8"/>
    <w:rsid w:val="00417FF2"/>
    <w:rsid w:val="0042254D"/>
    <w:rsid w:val="004228C4"/>
    <w:rsid w:val="0042506F"/>
    <w:rsid w:val="004256ED"/>
    <w:rsid w:val="0043137F"/>
    <w:rsid w:val="00431BEB"/>
    <w:rsid w:val="0043215D"/>
    <w:rsid w:val="004328E5"/>
    <w:rsid w:val="00432984"/>
    <w:rsid w:val="00433CA4"/>
    <w:rsid w:val="00433CBA"/>
    <w:rsid w:val="00435DEB"/>
    <w:rsid w:val="00441918"/>
    <w:rsid w:val="0044260C"/>
    <w:rsid w:val="00443308"/>
    <w:rsid w:val="00443E65"/>
    <w:rsid w:val="0044635D"/>
    <w:rsid w:val="00447A71"/>
    <w:rsid w:val="0045035F"/>
    <w:rsid w:val="00451CB5"/>
    <w:rsid w:val="004571CB"/>
    <w:rsid w:val="00457519"/>
    <w:rsid w:val="00460695"/>
    <w:rsid w:val="004610DE"/>
    <w:rsid w:val="00462F26"/>
    <w:rsid w:val="0046321B"/>
    <w:rsid w:val="00466F7C"/>
    <w:rsid w:val="00471944"/>
    <w:rsid w:val="004723AC"/>
    <w:rsid w:val="004738B0"/>
    <w:rsid w:val="00476612"/>
    <w:rsid w:val="00477174"/>
    <w:rsid w:val="0047769F"/>
    <w:rsid w:val="00484B38"/>
    <w:rsid w:val="0049048D"/>
    <w:rsid w:val="00496F99"/>
    <w:rsid w:val="004A108C"/>
    <w:rsid w:val="004A2610"/>
    <w:rsid w:val="004A26B1"/>
    <w:rsid w:val="004A4B4F"/>
    <w:rsid w:val="004A4C77"/>
    <w:rsid w:val="004A4DE6"/>
    <w:rsid w:val="004B14CA"/>
    <w:rsid w:val="004B20A2"/>
    <w:rsid w:val="004B4A6B"/>
    <w:rsid w:val="004B719C"/>
    <w:rsid w:val="004B78FD"/>
    <w:rsid w:val="004C36B1"/>
    <w:rsid w:val="004C4171"/>
    <w:rsid w:val="004C77B8"/>
    <w:rsid w:val="004C77BA"/>
    <w:rsid w:val="004D211F"/>
    <w:rsid w:val="004D3C7C"/>
    <w:rsid w:val="004D552D"/>
    <w:rsid w:val="004D60F2"/>
    <w:rsid w:val="004D6C6E"/>
    <w:rsid w:val="004D79EA"/>
    <w:rsid w:val="004D7B03"/>
    <w:rsid w:val="004D7FD3"/>
    <w:rsid w:val="004E1B81"/>
    <w:rsid w:val="004E4E12"/>
    <w:rsid w:val="004F0210"/>
    <w:rsid w:val="004F0224"/>
    <w:rsid w:val="004F07EA"/>
    <w:rsid w:val="004F0847"/>
    <w:rsid w:val="004F0A48"/>
    <w:rsid w:val="004F27F0"/>
    <w:rsid w:val="004F4B55"/>
    <w:rsid w:val="004F7EE2"/>
    <w:rsid w:val="00501D49"/>
    <w:rsid w:val="005025CC"/>
    <w:rsid w:val="00502BB2"/>
    <w:rsid w:val="00504AD1"/>
    <w:rsid w:val="00504BB9"/>
    <w:rsid w:val="00504F40"/>
    <w:rsid w:val="00505BEE"/>
    <w:rsid w:val="0050675F"/>
    <w:rsid w:val="005070A0"/>
    <w:rsid w:val="00516FC0"/>
    <w:rsid w:val="005178AA"/>
    <w:rsid w:val="00522D02"/>
    <w:rsid w:val="00523B1F"/>
    <w:rsid w:val="0052595E"/>
    <w:rsid w:val="00527E48"/>
    <w:rsid w:val="00530206"/>
    <w:rsid w:val="00531405"/>
    <w:rsid w:val="00535786"/>
    <w:rsid w:val="00536595"/>
    <w:rsid w:val="00537931"/>
    <w:rsid w:val="00540F38"/>
    <w:rsid w:val="005427E5"/>
    <w:rsid w:val="00543B75"/>
    <w:rsid w:val="00544DCE"/>
    <w:rsid w:val="005458AE"/>
    <w:rsid w:val="00546970"/>
    <w:rsid w:val="00551B8A"/>
    <w:rsid w:val="00552797"/>
    <w:rsid w:val="00552C72"/>
    <w:rsid w:val="00557AA1"/>
    <w:rsid w:val="00560554"/>
    <w:rsid w:val="00565351"/>
    <w:rsid w:val="00565C15"/>
    <w:rsid w:val="00566817"/>
    <w:rsid w:val="00566EC6"/>
    <w:rsid w:val="0057144A"/>
    <w:rsid w:val="005731C1"/>
    <w:rsid w:val="00574279"/>
    <w:rsid w:val="00574619"/>
    <w:rsid w:val="00580469"/>
    <w:rsid w:val="0058496C"/>
    <w:rsid w:val="00586F68"/>
    <w:rsid w:val="00593455"/>
    <w:rsid w:val="00593838"/>
    <w:rsid w:val="005A0294"/>
    <w:rsid w:val="005A0D7B"/>
    <w:rsid w:val="005A20B9"/>
    <w:rsid w:val="005A25BE"/>
    <w:rsid w:val="005A2CDB"/>
    <w:rsid w:val="005A3CFE"/>
    <w:rsid w:val="005A606E"/>
    <w:rsid w:val="005B300A"/>
    <w:rsid w:val="005B30C4"/>
    <w:rsid w:val="005B52C2"/>
    <w:rsid w:val="005B7583"/>
    <w:rsid w:val="005C1A1B"/>
    <w:rsid w:val="005C733A"/>
    <w:rsid w:val="005D00C8"/>
    <w:rsid w:val="005D06F3"/>
    <w:rsid w:val="005D1E12"/>
    <w:rsid w:val="005D40BA"/>
    <w:rsid w:val="005D42BB"/>
    <w:rsid w:val="005D792A"/>
    <w:rsid w:val="005E11DE"/>
    <w:rsid w:val="005E20AA"/>
    <w:rsid w:val="005E23C9"/>
    <w:rsid w:val="005E3B15"/>
    <w:rsid w:val="005E515F"/>
    <w:rsid w:val="005E6F15"/>
    <w:rsid w:val="005E7CB5"/>
    <w:rsid w:val="005F008E"/>
    <w:rsid w:val="005F01B9"/>
    <w:rsid w:val="005F0D8D"/>
    <w:rsid w:val="005F231D"/>
    <w:rsid w:val="005F77F4"/>
    <w:rsid w:val="005F79A5"/>
    <w:rsid w:val="005F7DFA"/>
    <w:rsid w:val="00601524"/>
    <w:rsid w:val="00604373"/>
    <w:rsid w:val="00605940"/>
    <w:rsid w:val="00607956"/>
    <w:rsid w:val="00607CE6"/>
    <w:rsid w:val="006116D4"/>
    <w:rsid w:val="00615E30"/>
    <w:rsid w:val="00624550"/>
    <w:rsid w:val="00624DF1"/>
    <w:rsid w:val="00633762"/>
    <w:rsid w:val="00635CAF"/>
    <w:rsid w:val="006363C6"/>
    <w:rsid w:val="00637BD3"/>
    <w:rsid w:val="00641CBB"/>
    <w:rsid w:val="00641D96"/>
    <w:rsid w:val="00641FBC"/>
    <w:rsid w:val="00646474"/>
    <w:rsid w:val="0064676E"/>
    <w:rsid w:val="00646BE9"/>
    <w:rsid w:val="00646D88"/>
    <w:rsid w:val="00650C74"/>
    <w:rsid w:val="00651FA9"/>
    <w:rsid w:val="00652158"/>
    <w:rsid w:val="006537D2"/>
    <w:rsid w:val="0065482E"/>
    <w:rsid w:val="00657088"/>
    <w:rsid w:val="006579EC"/>
    <w:rsid w:val="00661F34"/>
    <w:rsid w:val="00664700"/>
    <w:rsid w:val="00665780"/>
    <w:rsid w:val="0067093D"/>
    <w:rsid w:val="006711EF"/>
    <w:rsid w:val="00673BFF"/>
    <w:rsid w:val="00674A1A"/>
    <w:rsid w:val="0068024C"/>
    <w:rsid w:val="006843BA"/>
    <w:rsid w:val="0068697D"/>
    <w:rsid w:val="00686F8B"/>
    <w:rsid w:val="006879E7"/>
    <w:rsid w:val="006912CF"/>
    <w:rsid w:val="00694621"/>
    <w:rsid w:val="006A228F"/>
    <w:rsid w:val="006A521B"/>
    <w:rsid w:val="006A6B02"/>
    <w:rsid w:val="006A7786"/>
    <w:rsid w:val="006B3799"/>
    <w:rsid w:val="006B75F3"/>
    <w:rsid w:val="006C3201"/>
    <w:rsid w:val="006C4921"/>
    <w:rsid w:val="006C60DE"/>
    <w:rsid w:val="006D1A30"/>
    <w:rsid w:val="006D1F41"/>
    <w:rsid w:val="006D1FBC"/>
    <w:rsid w:val="006D2212"/>
    <w:rsid w:val="006D312B"/>
    <w:rsid w:val="006D40EC"/>
    <w:rsid w:val="006D48F2"/>
    <w:rsid w:val="006D6A43"/>
    <w:rsid w:val="006E09ED"/>
    <w:rsid w:val="006E1083"/>
    <w:rsid w:val="006E17DA"/>
    <w:rsid w:val="006E1CFC"/>
    <w:rsid w:val="006E447C"/>
    <w:rsid w:val="006E4670"/>
    <w:rsid w:val="006E5569"/>
    <w:rsid w:val="006E6A43"/>
    <w:rsid w:val="006E7D6F"/>
    <w:rsid w:val="006E7DB6"/>
    <w:rsid w:val="006F126A"/>
    <w:rsid w:val="006F2996"/>
    <w:rsid w:val="006F5C25"/>
    <w:rsid w:val="0070566C"/>
    <w:rsid w:val="00705B5D"/>
    <w:rsid w:val="00705E64"/>
    <w:rsid w:val="00706E5B"/>
    <w:rsid w:val="00712637"/>
    <w:rsid w:val="00715D83"/>
    <w:rsid w:val="00721DD8"/>
    <w:rsid w:val="00722467"/>
    <w:rsid w:val="00722FD4"/>
    <w:rsid w:val="007260F6"/>
    <w:rsid w:val="00726FCB"/>
    <w:rsid w:val="00734DF6"/>
    <w:rsid w:val="0074141E"/>
    <w:rsid w:val="007414C8"/>
    <w:rsid w:val="00742597"/>
    <w:rsid w:val="00745269"/>
    <w:rsid w:val="0075061A"/>
    <w:rsid w:val="00753747"/>
    <w:rsid w:val="007575EB"/>
    <w:rsid w:val="00757958"/>
    <w:rsid w:val="007630B9"/>
    <w:rsid w:val="00764D86"/>
    <w:rsid w:val="0076676F"/>
    <w:rsid w:val="00766F11"/>
    <w:rsid w:val="00770071"/>
    <w:rsid w:val="0077383B"/>
    <w:rsid w:val="00774E29"/>
    <w:rsid w:val="007828C6"/>
    <w:rsid w:val="007900B4"/>
    <w:rsid w:val="007915F7"/>
    <w:rsid w:val="00791664"/>
    <w:rsid w:val="00792652"/>
    <w:rsid w:val="00793139"/>
    <w:rsid w:val="007971C2"/>
    <w:rsid w:val="00797EE9"/>
    <w:rsid w:val="00797FA1"/>
    <w:rsid w:val="007A17D6"/>
    <w:rsid w:val="007A2B6F"/>
    <w:rsid w:val="007A3FA6"/>
    <w:rsid w:val="007A6EF5"/>
    <w:rsid w:val="007B1216"/>
    <w:rsid w:val="007B133E"/>
    <w:rsid w:val="007B30B9"/>
    <w:rsid w:val="007B5960"/>
    <w:rsid w:val="007C2A97"/>
    <w:rsid w:val="007C3336"/>
    <w:rsid w:val="007C6C1D"/>
    <w:rsid w:val="007D0A81"/>
    <w:rsid w:val="007D440A"/>
    <w:rsid w:val="007D455F"/>
    <w:rsid w:val="007D539D"/>
    <w:rsid w:val="007D6F67"/>
    <w:rsid w:val="007D7AFB"/>
    <w:rsid w:val="007D7BA3"/>
    <w:rsid w:val="007E0AD3"/>
    <w:rsid w:val="007E31A6"/>
    <w:rsid w:val="007E3E3E"/>
    <w:rsid w:val="007E490A"/>
    <w:rsid w:val="007E4B01"/>
    <w:rsid w:val="007F14CE"/>
    <w:rsid w:val="007F20FC"/>
    <w:rsid w:val="007F31B0"/>
    <w:rsid w:val="0080085E"/>
    <w:rsid w:val="00801809"/>
    <w:rsid w:val="0080420E"/>
    <w:rsid w:val="008051D0"/>
    <w:rsid w:val="00807B0D"/>
    <w:rsid w:val="00814EE9"/>
    <w:rsid w:val="008154F9"/>
    <w:rsid w:val="00820B3B"/>
    <w:rsid w:val="00823280"/>
    <w:rsid w:val="00823DDF"/>
    <w:rsid w:val="008246AB"/>
    <w:rsid w:val="00824F2C"/>
    <w:rsid w:val="00825AF3"/>
    <w:rsid w:val="008260ED"/>
    <w:rsid w:val="00830B46"/>
    <w:rsid w:val="00834EB3"/>
    <w:rsid w:val="00835EFB"/>
    <w:rsid w:val="008403D7"/>
    <w:rsid w:val="00840E4C"/>
    <w:rsid w:val="008429DA"/>
    <w:rsid w:val="008435D2"/>
    <w:rsid w:val="0084384E"/>
    <w:rsid w:val="008511EC"/>
    <w:rsid w:val="008543C6"/>
    <w:rsid w:val="00856576"/>
    <w:rsid w:val="00857033"/>
    <w:rsid w:val="00857A82"/>
    <w:rsid w:val="00861243"/>
    <w:rsid w:val="0086390A"/>
    <w:rsid w:val="00864777"/>
    <w:rsid w:val="00864F8D"/>
    <w:rsid w:val="008679D8"/>
    <w:rsid w:val="00867EF2"/>
    <w:rsid w:val="00872A91"/>
    <w:rsid w:val="00875073"/>
    <w:rsid w:val="00875595"/>
    <w:rsid w:val="00876EAD"/>
    <w:rsid w:val="00877418"/>
    <w:rsid w:val="00880153"/>
    <w:rsid w:val="00882317"/>
    <w:rsid w:val="00883C5B"/>
    <w:rsid w:val="00884494"/>
    <w:rsid w:val="00890DC5"/>
    <w:rsid w:val="00890F34"/>
    <w:rsid w:val="0089254F"/>
    <w:rsid w:val="008937DB"/>
    <w:rsid w:val="00893B10"/>
    <w:rsid w:val="008A11AD"/>
    <w:rsid w:val="008A245D"/>
    <w:rsid w:val="008A2F58"/>
    <w:rsid w:val="008A57D9"/>
    <w:rsid w:val="008A639F"/>
    <w:rsid w:val="008B0086"/>
    <w:rsid w:val="008B087C"/>
    <w:rsid w:val="008B0DB1"/>
    <w:rsid w:val="008B155E"/>
    <w:rsid w:val="008B1C02"/>
    <w:rsid w:val="008B6767"/>
    <w:rsid w:val="008C0F45"/>
    <w:rsid w:val="008C22FB"/>
    <w:rsid w:val="008C2891"/>
    <w:rsid w:val="008C3767"/>
    <w:rsid w:val="008C4B65"/>
    <w:rsid w:val="008C55AD"/>
    <w:rsid w:val="008C78D3"/>
    <w:rsid w:val="008D19B4"/>
    <w:rsid w:val="008D1D75"/>
    <w:rsid w:val="008D1F03"/>
    <w:rsid w:val="008D32F0"/>
    <w:rsid w:val="008D43B6"/>
    <w:rsid w:val="008D6449"/>
    <w:rsid w:val="008D68CB"/>
    <w:rsid w:val="008E0211"/>
    <w:rsid w:val="008E17C5"/>
    <w:rsid w:val="008E270D"/>
    <w:rsid w:val="008E40B3"/>
    <w:rsid w:val="008E60B9"/>
    <w:rsid w:val="008E61B9"/>
    <w:rsid w:val="008E65F0"/>
    <w:rsid w:val="008F2DE6"/>
    <w:rsid w:val="008F56BB"/>
    <w:rsid w:val="008F6541"/>
    <w:rsid w:val="009012FF"/>
    <w:rsid w:val="00901BCC"/>
    <w:rsid w:val="00902BFF"/>
    <w:rsid w:val="0090649C"/>
    <w:rsid w:val="00911DB7"/>
    <w:rsid w:val="00914303"/>
    <w:rsid w:val="0091507D"/>
    <w:rsid w:val="00920AAF"/>
    <w:rsid w:val="00921BAA"/>
    <w:rsid w:val="00922502"/>
    <w:rsid w:val="00926CAA"/>
    <w:rsid w:val="00927909"/>
    <w:rsid w:val="0093423A"/>
    <w:rsid w:val="0093499D"/>
    <w:rsid w:val="00937164"/>
    <w:rsid w:val="00937246"/>
    <w:rsid w:val="00937D14"/>
    <w:rsid w:val="00941397"/>
    <w:rsid w:val="00941F47"/>
    <w:rsid w:val="00944DA6"/>
    <w:rsid w:val="00947C9A"/>
    <w:rsid w:val="00951181"/>
    <w:rsid w:val="00952950"/>
    <w:rsid w:val="009551BA"/>
    <w:rsid w:val="00957159"/>
    <w:rsid w:val="00957CE3"/>
    <w:rsid w:val="00957D3B"/>
    <w:rsid w:val="009609EF"/>
    <w:rsid w:val="00960C2D"/>
    <w:rsid w:val="0096146D"/>
    <w:rsid w:val="00962A91"/>
    <w:rsid w:val="009652C1"/>
    <w:rsid w:val="009663E2"/>
    <w:rsid w:val="009670E0"/>
    <w:rsid w:val="00973DEF"/>
    <w:rsid w:val="00975DA6"/>
    <w:rsid w:val="0098049F"/>
    <w:rsid w:val="00980559"/>
    <w:rsid w:val="009828BF"/>
    <w:rsid w:val="00985F88"/>
    <w:rsid w:val="009869A0"/>
    <w:rsid w:val="00986AE1"/>
    <w:rsid w:val="00990AE6"/>
    <w:rsid w:val="0099362F"/>
    <w:rsid w:val="00996802"/>
    <w:rsid w:val="00996B2C"/>
    <w:rsid w:val="00997C13"/>
    <w:rsid w:val="009A3C10"/>
    <w:rsid w:val="009A6939"/>
    <w:rsid w:val="009A7840"/>
    <w:rsid w:val="009B0F71"/>
    <w:rsid w:val="009B0FDD"/>
    <w:rsid w:val="009B13F3"/>
    <w:rsid w:val="009B38A2"/>
    <w:rsid w:val="009B42FC"/>
    <w:rsid w:val="009C1B70"/>
    <w:rsid w:val="009C4FEF"/>
    <w:rsid w:val="009C5B5F"/>
    <w:rsid w:val="009C69AF"/>
    <w:rsid w:val="009D1CB8"/>
    <w:rsid w:val="009D2425"/>
    <w:rsid w:val="009D3710"/>
    <w:rsid w:val="009D3ABE"/>
    <w:rsid w:val="009D409E"/>
    <w:rsid w:val="009E0BB9"/>
    <w:rsid w:val="009E2DEB"/>
    <w:rsid w:val="009E34CD"/>
    <w:rsid w:val="009E514C"/>
    <w:rsid w:val="009E5593"/>
    <w:rsid w:val="009E5FA5"/>
    <w:rsid w:val="009F05FB"/>
    <w:rsid w:val="009F0E13"/>
    <w:rsid w:val="009F1D92"/>
    <w:rsid w:val="009F413F"/>
    <w:rsid w:val="009F4B52"/>
    <w:rsid w:val="009F6071"/>
    <w:rsid w:val="009F7466"/>
    <w:rsid w:val="00A028D8"/>
    <w:rsid w:val="00A039AF"/>
    <w:rsid w:val="00A03FDB"/>
    <w:rsid w:val="00A042BF"/>
    <w:rsid w:val="00A07543"/>
    <w:rsid w:val="00A12637"/>
    <w:rsid w:val="00A12EAF"/>
    <w:rsid w:val="00A131B6"/>
    <w:rsid w:val="00A20FDC"/>
    <w:rsid w:val="00A223B3"/>
    <w:rsid w:val="00A245E2"/>
    <w:rsid w:val="00A246BA"/>
    <w:rsid w:val="00A3186E"/>
    <w:rsid w:val="00A32920"/>
    <w:rsid w:val="00A32F21"/>
    <w:rsid w:val="00A33AE0"/>
    <w:rsid w:val="00A34282"/>
    <w:rsid w:val="00A36FF4"/>
    <w:rsid w:val="00A3764E"/>
    <w:rsid w:val="00A37DA6"/>
    <w:rsid w:val="00A37DD4"/>
    <w:rsid w:val="00A4165E"/>
    <w:rsid w:val="00A4170F"/>
    <w:rsid w:val="00A4188F"/>
    <w:rsid w:val="00A41C18"/>
    <w:rsid w:val="00A42D9E"/>
    <w:rsid w:val="00A4413E"/>
    <w:rsid w:val="00A44279"/>
    <w:rsid w:val="00A4542F"/>
    <w:rsid w:val="00A47178"/>
    <w:rsid w:val="00A50235"/>
    <w:rsid w:val="00A5072F"/>
    <w:rsid w:val="00A51DCA"/>
    <w:rsid w:val="00A52246"/>
    <w:rsid w:val="00A53721"/>
    <w:rsid w:val="00A56E91"/>
    <w:rsid w:val="00A60144"/>
    <w:rsid w:val="00A61C77"/>
    <w:rsid w:val="00A637F2"/>
    <w:rsid w:val="00A66608"/>
    <w:rsid w:val="00A675E6"/>
    <w:rsid w:val="00A70359"/>
    <w:rsid w:val="00A71D7A"/>
    <w:rsid w:val="00A7236E"/>
    <w:rsid w:val="00A72AE7"/>
    <w:rsid w:val="00A737E7"/>
    <w:rsid w:val="00A749B2"/>
    <w:rsid w:val="00A81640"/>
    <w:rsid w:val="00A83919"/>
    <w:rsid w:val="00A900C7"/>
    <w:rsid w:val="00A91F38"/>
    <w:rsid w:val="00A92C54"/>
    <w:rsid w:val="00A92E56"/>
    <w:rsid w:val="00A95505"/>
    <w:rsid w:val="00A96B87"/>
    <w:rsid w:val="00A978E7"/>
    <w:rsid w:val="00AA05DC"/>
    <w:rsid w:val="00AA7C8D"/>
    <w:rsid w:val="00AB0E4A"/>
    <w:rsid w:val="00AB4B0D"/>
    <w:rsid w:val="00AB5654"/>
    <w:rsid w:val="00AC1672"/>
    <w:rsid w:val="00AC1E3C"/>
    <w:rsid w:val="00AC423A"/>
    <w:rsid w:val="00AC7E91"/>
    <w:rsid w:val="00AD26D6"/>
    <w:rsid w:val="00AD419D"/>
    <w:rsid w:val="00AD5559"/>
    <w:rsid w:val="00AE1613"/>
    <w:rsid w:val="00AE3523"/>
    <w:rsid w:val="00AE445F"/>
    <w:rsid w:val="00AE63EB"/>
    <w:rsid w:val="00AE7A82"/>
    <w:rsid w:val="00AF1175"/>
    <w:rsid w:val="00AF2531"/>
    <w:rsid w:val="00AF26C7"/>
    <w:rsid w:val="00AF2C61"/>
    <w:rsid w:val="00AF3EB2"/>
    <w:rsid w:val="00AF4E3E"/>
    <w:rsid w:val="00AF5907"/>
    <w:rsid w:val="00AF5B43"/>
    <w:rsid w:val="00AF69B1"/>
    <w:rsid w:val="00AF788C"/>
    <w:rsid w:val="00B10FC6"/>
    <w:rsid w:val="00B12920"/>
    <w:rsid w:val="00B14769"/>
    <w:rsid w:val="00B15055"/>
    <w:rsid w:val="00B15DDB"/>
    <w:rsid w:val="00B16075"/>
    <w:rsid w:val="00B17170"/>
    <w:rsid w:val="00B20630"/>
    <w:rsid w:val="00B2182F"/>
    <w:rsid w:val="00B224F0"/>
    <w:rsid w:val="00B31803"/>
    <w:rsid w:val="00B320A0"/>
    <w:rsid w:val="00B34279"/>
    <w:rsid w:val="00B3772C"/>
    <w:rsid w:val="00B401B1"/>
    <w:rsid w:val="00B42145"/>
    <w:rsid w:val="00B463B7"/>
    <w:rsid w:val="00B46724"/>
    <w:rsid w:val="00B5009F"/>
    <w:rsid w:val="00B50D8E"/>
    <w:rsid w:val="00B52A3A"/>
    <w:rsid w:val="00B540E0"/>
    <w:rsid w:val="00B5711F"/>
    <w:rsid w:val="00B61E06"/>
    <w:rsid w:val="00B61FF2"/>
    <w:rsid w:val="00B62C27"/>
    <w:rsid w:val="00B64987"/>
    <w:rsid w:val="00B71370"/>
    <w:rsid w:val="00B7275F"/>
    <w:rsid w:val="00B744EF"/>
    <w:rsid w:val="00B75231"/>
    <w:rsid w:val="00B80238"/>
    <w:rsid w:val="00B80CA8"/>
    <w:rsid w:val="00B8223D"/>
    <w:rsid w:val="00B83D17"/>
    <w:rsid w:val="00B864AF"/>
    <w:rsid w:val="00B87AD9"/>
    <w:rsid w:val="00B90F34"/>
    <w:rsid w:val="00B9108D"/>
    <w:rsid w:val="00B9178E"/>
    <w:rsid w:val="00B91C08"/>
    <w:rsid w:val="00B92D41"/>
    <w:rsid w:val="00B93B1C"/>
    <w:rsid w:val="00B93DBC"/>
    <w:rsid w:val="00B946A4"/>
    <w:rsid w:val="00B97C78"/>
    <w:rsid w:val="00BA0A84"/>
    <w:rsid w:val="00BA347D"/>
    <w:rsid w:val="00BA5407"/>
    <w:rsid w:val="00BA7778"/>
    <w:rsid w:val="00BB05B9"/>
    <w:rsid w:val="00BB2F52"/>
    <w:rsid w:val="00BB3962"/>
    <w:rsid w:val="00BB444F"/>
    <w:rsid w:val="00BB7366"/>
    <w:rsid w:val="00BC006C"/>
    <w:rsid w:val="00BC2B9F"/>
    <w:rsid w:val="00BC5BD7"/>
    <w:rsid w:val="00BC7CB5"/>
    <w:rsid w:val="00BD0C0A"/>
    <w:rsid w:val="00BD1CE3"/>
    <w:rsid w:val="00BD323B"/>
    <w:rsid w:val="00BD4360"/>
    <w:rsid w:val="00BD4DA3"/>
    <w:rsid w:val="00BE1762"/>
    <w:rsid w:val="00BE4FC0"/>
    <w:rsid w:val="00BE75AF"/>
    <w:rsid w:val="00BF2541"/>
    <w:rsid w:val="00BF5125"/>
    <w:rsid w:val="00BF570A"/>
    <w:rsid w:val="00C00C40"/>
    <w:rsid w:val="00C03202"/>
    <w:rsid w:val="00C112D1"/>
    <w:rsid w:val="00C1182A"/>
    <w:rsid w:val="00C14660"/>
    <w:rsid w:val="00C158A4"/>
    <w:rsid w:val="00C23F76"/>
    <w:rsid w:val="00C27D22"/>
    <w:rsid w:val="00C301C8"/>
    <w:rsid w:val="00C30282"/>
    <w:rsid w:val="00C315C2"/>
    <w:rsid w:val="00C3345C"/>
    <w:rsid w:val="00C33A4B"/>
    <w:rsid w:val="00C34215"/>
    <w:rsid w:val="00C3524F"/>
    <w:rsid w:val="00C355A9"/>
    <w:rsid w:val="00C40AA4"/>
    <w:rsid w:val="00C439F8"/>
    <w:rsid w:val="00C449B9"/>
    <w:rsid w:val="00C459CD"/>
    <w:rsid w:val="00C537C6"/>
    <w:rsid w:val="00C55069"/>
    <w:rsid w:val="00C56452"/>
    <w:rsid w:val="00C602C1"/>
    <w:rsid w:val="00C61933"/>
    <w:rsid w:val="00C6363B"/>
    <w:rsid w:val="00C6401D"/>
    <w:rsid w:val="00C66E07"/>
    <w:rsid w:val="00C67B5E"/>
    <w:rsid w:val="00C75A1B"/>
    <w:rsid w:val="00C766C2"/>
    <w:rsid w:val="00C76F3A"/>
    <w:rsid w:val="00C81FBF"/>
    <w:rsid w:val="00C83CEB"/>
    <w:rsid w:val="00C847ED"/>
    <w:rsid w:val="00C854B8"/>
    <w:rsid w:val="00C87A7F"/>
    <w:rsid w:val="00C905C5"/>
    <w:rsid w:val="00C977AD"/>
    <w:rsid w:val="00C97EA3"/>
    <w:rsid w:val="00CA224E"/>
    <w:rsid w:val="00CA6C68"/>
    <w:rsid w:val="00CA767E"/>
    <w:rsid w:val="00CB4F40"/>
    <w:rsid w:val="00CB51B5"/>
    <w:rsid w:val="00CB7266"/>
    <w:rsid w:val="00CC20A0"/>
    <w:rsid w:val="00CC225A"/>
    <w:rsid w:val="00CC2325"/>
    <w:rsid w:val="00CC44B5"/>
    <w:rsid w:val="00CD0647"/>
    <w:rsid w:val="00CD1F7C"/>
    <w:rsid w:val="00CD21F6"/>
    <w:rsid w:val="00CD6141"/>
    <w:rsid w:val="00CE06CA"/>
    <w:rsid w:val="00CE21A0"/>
    <w:rsid w:val="00CE4622"/>
    <w:rsid w:val="00CE5AD9"/>
    <w:rsid w:val="00CE7734"/>
    <w:rsid w:val="00CE7D8B"/>
    <w:rsid w:val="00CF085B"/>
    <w:rsid w:val="00CF377E"/>
    <w:rsid w:val="00CF4428"/>
    <w:rsid w:val="00CF692B"/>
    <w:rsid w:val="00D00A84"/>
    <w:rsid w:val="00D012CE"/>
    <w:rsid w:val="00D03A29"/>
    <w:rsid w:val="00D05431"/>
    <w:rsid w:val="00D05E27"/>
    <w:rsid w:val="00D1315A"/>
    <w:rsid w:val="00D14BF3"/>
    <w:rsid w:val="00D16D75"/>
    <w:rsid w:val="00D170CC"/>
    <w:rsid w:val="00D24797"/>
    <w:rsid w:val="00D255A4"/>
    <w:rsid w:val="00D26685"/>
    <w:rsid w:val="00D34108"/>
    <w:rsid w:val="00D34E65"/>
    <w:rsid w:val="00D37BBE"/>
    <w:rsid w:val="00D37CAA"/>
    <w:rsid w:val="00D41736"/>
    <w:rsid w:val="00D42CF3"/>
    <w:rsid w:val="00D444AF"/>
    <w:rsid w:val="00D450D1"/>
    <w:rsid w:val="00D469CE"/>
    <w:rsid w:val="00D47A3E"/>
    <w:rsid w:val="00D54DFC"/>
    <w:rsid w:val="00D55E95"/>
    <w:rsid w:val="00D56315"/>
    <w:rsid w:val="00D579AB"/>
    <w:rsid w:val="00D60713"/>
    <w:rsid w:val="00D60D30"/>
    <w:rsid w:val="00D61D64"/>
    <w:rsid w:val="00D62463"/>
    <w:rsid w:val="00D65148"/>
    <w:rsid w:val="00D675F1"/>
    <w:rsid w:val="00D72B08"/>
    <w:rsid w:val="00D7640F"/>
    <w:rsid w:val="00D76E5C"/>
    <w:rsid w:val="00D80431"/>
    <w:rsid w:val="00D81426"/>
    <w:rsid w:val="00D83391"/>
    <w:rsid w:val="00D85403"/>
    <w:rsid w:val="00D87EFE"/>
    <w:rsid w:val="00D93A00"/>
    <w:rsid w:val="00D947CE"/>
    <w:rsid w:val="00D95320"/>
    <w:rsid w:val="00D96993"/>
    <w:rsid w:val="00DA035C"/>
    <w:rsid w:val="00DA249D"/>
    <w:rsid w:val="00DA3E00"/>
    <w:rsid w:val="00DA7CC9"/>
    <w:rsid w:val="00DA7E2F"/>
    <w:rsid w:val="00DB0EF2"/>
    <w:rsid w:val="00DB410C"/>
    <w:rsid w:val="00DB4A50"/>
    <w:rsid w:val="00DB6296"/>
    <w:rsid w:val="00DB6353"/>
    <w:rsid w:val="00DB6D0C"/>
    <w:rsid w:val="00DC2A35"/>
    <w:rsid w:val="00DC3E79"/>
    <w:rsid w:val="00DC7506"/>
    <w:rsid w:val="00DD1447"/>
    <w:rsid w:val="00DD1FBB"/>
    <w:rsid w:val="00DE0A03"/>
    <w:rsid w:val="00DE37CB"/>
    <w:rsid w:val="00DE42E6"/>
    <w:rsid w:val="00DE69B4"/>
    <w:rsid w:val="00DE7C75"/>
    <w:rsid w:val="00DF066B"/>
    <w:rsid w:val="00DF0F1F"/>
    <w:rsid w:val="00DF2501"/>
    <w:rsid w:val="00DF7212"/>
    <w:rsid w:val="00E04286"/>
    <w:rsid w:val="00E05599"/>
    <w:rsid w:val="00E057B1"/>
    <w:rsid w:val="00E05E5F"/>
    <w:rsid w:val="00E112E0"/>
    <w:rsid w:val="00E116F5"/>
    <w:rsid w:val="00E1303F"/>
    <w:rsid w:val="00E15741"/>
    <w:rsid w:val="00E16175"/>
    <w:rsid w:val="00E16636"/>
    <w:rsid w:val="00E17CD0"/>
    <w:rsid w:val="00E2110E"/>
    <w:rsid w:val="00E222D2"/>
    <w:rsid w:val="00E2409F"/>
    <w:rsid w:val="00E24A6B"/>
    <w:rsid w:val="00E27315"/>
    <w:rsid w:val="00E276B7"/>
    <w:rsid w:val="00E30700"/>
    <w:rsid w:val="00E32B89"/>
    <w:rsid w:val="00E32E0F"/>
    <w:rsid w:val="00E35036"/>
    <w:rsid w:val="00E402F4"/>
    <w:rsid w:val="00E40723"/>
    <w:rsid w:val="00E40F59"/>
    <w:rsid w:val="00E41F90"/>
    <w:rsid w:val="00E44702"/>
    <w:rsid w:val="00E476A1"/>
    <w:rsid w:val="00E50484"/>
    <w:rsid w:val="00E50D68"/>
    <w:rsid w:val="00E55A9A"/>
    <w:rsid w:val="00E56987"/>
    <w:rsid w:val="00E56A7C"/>
    <w:rsid w:val="00E6037F"/>
    <w:rsid w:val="00E65387"/>
    <w:rsid w:val="00E6564A"/>
    <w:rsid w:val="00E67540"/>
    <w:rsid w:val="00E67747"/>
    <w:rsid w:val="00E70CE5"/>
    <w:rsid w:val="00E70F02"/>
    <w:rsid w:val="00E72796"/>
    <w:rsid w:val="00E80932"/>
    <w:rsid w:val="00E835C2"/>
    <w:rsid w:val="00E83B00"/>
    <w:rsid w:val="00E8408B"/>
    <w:rsid w:val="00E84E9E"/>
    <w:rsid w:val="00E87130"/>
    <w:rsid w:val="00EA0995"/>
    <w:rsid w:val="00EA20D1"/>
    <w:rsid w:val="00EA343B"/>
    <w:rsid w:val="00EA459D"/>
    <w:rsid w:val="00EA5001"/>
    <w:rsid w:val="00EB0F87"/>
    <w:rsid w:val="00EB1A54"/>
    <w:rsid w:val="00EB562B"/>
    <w:rsid w:val="00EB565C"/>
    <w:rsid w:val="00EB7855"/>
    <w:rsid w:val="00EC0B1E"/>
    <w:rsid w:val="00EC0EE4"/>
    <w:rsid w:val="00EC3024"/>
    <w:rsid w:val="00EC327C"/>
    <w:rsid w:val="00EC5DEA"/>
    <w:rsid w:val="00EC6B5B"/>
    <w:rsid w:val="00EE0F32"/>
    <w:rsid w:val="00EE2496"/>
    <w:rsid w:val="00EE2C1C"/>
    <w:rsid w:val="00EE48A8"/>
    <w:rsid w:val="00EE6421"/>
    <w:rsid w:val="00EE75D2"/>
    <w:rsid w:val="00EE79F7"/>
    <w:rsid w:val="00EF10AF"/>
    <w:rsid w:val="00EF1EF8"/>
    <w:rsid w:val="00EF36F1"/>
    <w:rsid w:val="00EF691C"/>
    <w:rsid w:val="00F0063E"/>
    <w:rsid w:val="00F00C84"/>
    <w:rsid w:val="00F02507"/>
    <w:rsid w:val="00F040AD"/>
    <w:rsid w:val="00F0541B"/>
    <w:rsid w:val="00F05B39"/>
    <w:rsid w:val="00F16310"/>
    <w:rsid w:val="00F24167"/>
    <w:rsid w:val="00F24EA8"/>
    <w:rsid w:val="00F25026"/>
    <w:rsid w:val="00F260DE"/>
    <w:rsid w:val="00F31291"/>
    <w:rsid w:val="00F36736"/>
    <w:rsid w:val="00F36DE3"/>
    <w:rsid w:val="00F37579"/>
    <w:rsid w:val="00F42116"/>
    <w:rsid w:val="00F444C4"/>
    <w:rsid w:val="00F44BF7"/>
    <w:rsid w:val="00F4553D"/>
    <w:rsid w:val="00F4605C"/>
    <w:rsid w:val="00F46C01"/>
    <w:rsid w:val="00F47495"/>
    <w:rsid w:val="00F479C5"/>
    <w:rsid w:val="00F47AA0"/>
    <w:rsid w:val="00F51E97"/>
    <w:rsid w:val="00F54668"/>
    <w:rsid w:val="00F555DE"/>
    <w:rsid w:val="00F61AE6"/>
    <w:rsid w:val="00F62C7A"/>
    <w:rsid w:val="00F63A8F"/>
    <w:rsid w:val="00F64089"/>
    <w:rsid w:val="00F66E38"/>
    <w:rsid w:val="00F70C0B"/>
    <w:rsid w:val="00F77812"/>
    <w:rsid w:val="00F77903"/>
    <w:rsid w:val="00F81354"/>
    <w:rsid w:val="00F835AB"/>
    <w:rsid w:val="00F83DB1"/>
    <w:rsid w:val="00F84F6A"/>
    <w:rsid w:val="00F86425"/>
    <w:rsid w:val="00F86690"/>
    <w:rsid w:val="00F869F9"/>
    <w:rsid w:val="00F90956"/>
    <w:rsid w:val="00F90FF1"/>
    <w:rsid w:val="00F92163"/>
    <w:rsid w:val="00F93C8F"/>
    <w:rsid w:val="00F9768F"/>
    <w:rsid w:val="00FA26A8"/>
    <w:rsid w:val="00FA461C"/>
    <w:rsid w:val="00FA4716"/>
    <w:rsid w:val="00FA70F2"/>
    <w:rsid w:val="00FA7FAE"/>
    <w:rsid w:val="00FB094A"/>
    <w:rsid w:val="00FB196E"/>
    <w:rsid w:val="00FB432D"/>
    <w:rsid w:val="00FB7C58"/>
    <w:rsid w:val="00FC1BA1"/>
    <w:rsid w:val="00FC5366"/>
    <w:rsid w:val="00FC72E4"/>
    <w:rsid w:val="00FD0B47"/>
    <w:rsid w:val="00FD1928"/>
    <w:rsid w:val="00FD2FB6"/>
    <w:rsid w:val="00FD39C9"/>
    <w:rsid w:val="00FD521A"/>
    <w:rsid w:val="00FD71E9"/>
    <w:rsid w:val="00FF000F"/>
    <w:rsid w:val="00FF2DB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DE7C7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DE7C7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350B6"/>
    <w:pPr>
      <w:tabs>
        <w:tab w:val="center" w:pos="4536"/>
        <w:tab w:val="right" w:pos="9072"/>
      </w:tabs>
    </w:pPr>
  </w:style>
  <w:style w:type="character" w:customStyle="1" w:styleId="En-tteCar">
    <w:name w:val="En-tête Car"/>
    <w:basedOn w:val="Policepardfaut"/>
    <w:link w:val="En-tte"/>
    <w:uiPriority w:val="99"/>
    <w:rsid w:val="001350B6"/>
  </w:style>
  <w:style w:type="paragraph" w:styleId="Pieddepage">
    <w:name w:val="footer"/>
    <w:basedOn w:val="Normal"/>
    <w:link w:val="PieddepageCar"/>
    <w:uiPriority w:val="99"/>
    <w:unhideWhenUsed/>
    <w:rsid w:val="001350B6"/>
    <w:pPr>
      <w:tabs>
        <w:tab w:val="center" w:pos="4536"/>
        <w:tab w:val="right" w:pos="9072"/>
      </w:tabs>
    </w:pPr>
  </w:style>
  <w:style w:type="character" w:customStyle="1" w:styleId="PieddepageCar">
    <w:name w:val="Pied de page Car"/>
    <w:basedOn w:val="Policepardfaut"/>
    <w:link w:val="Pieddepage"/>
    <w:uiPriority w:val="99"/>
    <w:rsid w:val="001350B6"/>
  </w:style>
  <w:style w:type="paragraph" w:styleId="Paragraphedeliste">
    <w:name w:val="List Paragraph"/>
    <w:basedOn w:val="Normal"/>
    <w:uiPriority w:val="34"/>
    <w:qFormat/>
    <w:rsid w:val="00E50484"/>
    <w:pPr>
      <w:ind w:left="720"/>
      <w:contextualSpacing/>
    </w:pPr>
  </w:style>
  <w:style w:type="character" w:customStyle="1" w:styleId="Titre1Car">
    <w:name w:val="Titre 1 Car"/>
    <w:basedOn w:val="Policepardfaut"/>
    <w:link w:val="Titre1"/>
    <w:uiPriority w:val="9"/>
    <w:rsid w:val="00DE7C75"/>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DE7C75"/>
    <w:rPr>
      <w:rFonts w:asciiTheme="majorHAnsi" w:eastAsiaTheme="majorEastAsia" w:hAnsiTheme="majorHAnsi" w:cstheme="majorBidi"/>
      <w:b/>
      <w:bCs/>
      <w:color w:val="4F81BD" w:themeColor="accent1"/>
      <w:sz w:val="26"/>
      <w:szCs w:val="26"/>
    </w:rPr>
  </w:style>
  <w:style w:type="paragraph" w:styleId="Textedebulles">
    <w:name w:val="Balloon Text"/>
    <w:basedOn w:val="Normal"/>
    <w:link w:val="TextedebullesCar"/>
    <w:uiPriority w:val="99"/>
    <w:semiHidden/>
    <w:unhideWhenUsed/>
    <w:rsid w:val="00CF692B"/>
    <w:rPr>
      <w:rFonts w:ascii="Tahoma" w:hAnsi="Tahoma" w:cs="Tahoma"/>
      <w:sz w:val="16"/>
      <w:szCs w:val="16"/>
    </w:rPr>
  </w:style>
  <w:style w:type="character" w:customStyle="1" w:styleId="TextedebullesCar">
    <w:name w:val="Texte de bulles Car"/>
    <w:basedOn w:val="Policepardfaut"/>
    <w:link w:val="Textedebulles"/>
    <w:uiPriority w:val="99"/>
    <w:semiHidden/>
    <w:rsid w:val="00CF692B"/>
    <w:rPr>
      <w:rFonts w:ascii="Tahoma" w:hAnsi="Tahoma" w:cs="Tahoma"/>
      <w:sz w:val="16"/>
      <w:szCs w:val="16"/>
    </w:rPr>
  </w:style>
  <w:style w:type="paragraph" w:styleId="Listepuces">
    <w:name w:val="List Bullet"/>
    <w:basedOn w:val="Normal"/>
    <w:uiPriority w:val="99"/>
    <w:unhideWhenUsed/>
    <w:rsid w:val="00A3764E"/>
    <w:pPr>
      <w:numPr>
        <w:numId w:val="3"/>
      </w:numPr>
      <w:contextualSpacing/>
    </w:pPr>
  </w:style>
  <w:style w:type="table" w:styleId="Grilledutableau">
    <w:name w:val="Table Grid"/>
    <w:basedOn w:val="TableauNormal"/>
    <w:uiPriority w:val="59"/>
    <w:rsid w:val="00507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basedOn w:val="Policepardfaut"/>
    <w:uiPriority w:val="20"/>
    <w:qFormat/>
    <w:rsid w:val="00DE37CB"/>
    <w:rPr>
      <w:i/>
      <w:iCs/>
    </w:rPr>
  </w:style>
  <w:style w:type="character" w:styleId="Marquedecommentaire">
    <w:name w:val="annotation reference"/>
    <w:basedOn w:val="Policepardfaut"/>
    <w:uiPriority w:val="99"/>
    <w:semiHidden/>
    <w:unhideWhenUsed/>
    <w:rsid w:val="00E402F4"/>
    <w:rPr>
      <w:sz w:val="16"/>
      <w:szCs w:val="16"/>
    </w:rPr>
  </w:style>
  <w:style w:type="paragraph" w:styleId="Commentaire">
    <w:name w:val="annotation text"/>
    <w:basedOn w:val="Normal"/>
    <w:link w:val="CommentaireCar"/>
    <w:uiPriority w:val="99"/>
    <w:semiHidden/>
    <w:unhideWhenUsed/>
    <w:rsid w:val="00E402F4"/>
    <w:rPr>
      <w:sz w:val="20"/>
      <w:szCs w:val="20"/>
    </w:rPr>
  </w:style>
  <w:style w:type="character" w:customStyle="1" w:styleId="CommentaireCar">
    <w:name w:val="Commentaire Car"/>
    <w:basedOn w:val="Policepardfaut"/>
    <w:link w:val="Commentaire"/>
    <w:uiPriority w:val="99"/>
    <w:semiHidden/>
    <w:rsid w:val="00E402F4"/>
    <w:rPr>
      <w:sz w:val="20"/>
      <w:szCs w:val="20"/>
    </w:rPr>
  </w:style>
  <w:style w:type="paragraph" w:styleId="Objetducommentaire">
    <w:name w:val="annotation subject"/>
    <w:basedOn w:val="Commentaire"/>
    <w:next w:val="Commentaire"/>
    <w:link w:val="ObjetducommentaireCar"/>
    <w:uiPriority w:val="99"/>
    <w:semiHidden/>
    <w:unhideWhenUsed/>
    <w:rsid w:val="00E402F4"/>
    <w:rPr>
      <w:b/>
      <w:bCs/>
    </w:rPr>
  </w:style>
  <w:style w:type="character" w:customStyle="1" w:styleId="ObjetducommentaireCar">
    <w:name w:val="Objet du commentaire Car"/>
    <w:basedOn w:val="CommentaireCar"/>
    <w:link w:val="Objetducommentaire"/>
    <w:uiPriority w:val="99"/>
    <w:semiHidden/>
    <w:rsid w:val="00E402F4"/>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DE7C7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DE7C7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350B6"/>
    <w:pPr>
      <w:tabs>
        <w:tab w:val="center" w:pos="4536"/>
        <w:tab w:val="right" w:pos="9072"/>
      </w:tabs>
    </w:pPr>
  </w:style>
  <w:style w:type="character" w:customStyle="1" w:styleId="En-tteCar">
    <w:name w:val="En-tête Car"/>
    <w:basedOn w:val="Policepardfaut"/>
    <w:link w:val="En-tte"/>
    <w:uiPriority w:val="99"/>
    <w:rsid w:val="001350B6"/>
  </w:style>
  <w:style w:type="paragraph" w:styleId="Pieddepage">
    <w:name w:val="footer"/>
    <w:basedOn w:val="Normal"/>
    <w:link w:val="PieddepageCar"/>
    <w:uiPriority w:val="99"/>
    <w:unhideWhenUsed/>
    <w:rsid w:val="001350B6"/>
    <w:pPr>
      <w:tabs>
        <w:tab w:val="center" w:pos="4536"/>
        <w:tab w:val="right" w:pos="9072"/>
      </w:tabs>
    </w:pPr>
  </w:style>
  <w:style w:type="character" w:customStyle="1" w:styleId="PieddepageCar">
    <w:name w:val="Pied de page Car"/>
    <w:basedOn w:val="Policepardfaut"/>
    <w:link w:val="Pieddepage"/>
    <w:uiPriority w:val="99"/>
    <w:rsid w:val="001350B6"/>
  </w:style>
  <w:style w:type="paragraph" w:styleId="Paragraphedeliste">
    <w:name w:val="List Paragraph"/>
    <w:basedOn w:val="Normal"/>
    <w:uiPriority w:val="34"/>
    <w:qFormat/>
    <w:rsid w:val="00E50484"/>
    <w:pPr>
      <w:ind w:left="720"/>
      <w:contextualSpacing/>
    </w:pPr>
  </w:style>
  <w:style w:type="character" w:customStyle="1" w:styleId="Titre1Car">
    <w:name w:val="Titre 1 Car"/>
    <w:basedOn w:val="Policepardfaut"/>
    <w:link w:val="Titre1"/>
    <w:uiPriority w:val="9"/>
    <w:rsid w:val="00DE7C75"/>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DE7C75"/>
    <w:rPr>
      <w:rFonts w:asciiTheme="majorHAnsi" w:eastAsiaTheme="majorEastAsia" w:hAnsiTheme="majorHAnsi" w:cstheme="majorBidi"/>
      <w:b/>
      <w:bCs/>
      <w:color w:val="4F81BD" w:themeColor="accent1"/>
      <w:sz w:val="26"/>
      <w:szCs w:val="26"/>
    </w:rPr>
  </w:style>
  <w:style w:type="paragraph" w:styleId="Textedebulles">
    <w:name w:val="Balloon Text"/>
    <w:basedOn w:val="Normal"/>
    <w:link w:val="TextedebullesCar"/>
    <w:uiPriority w:val="99"/>
    <w:semiHidden/>
    <w:unhideWhenUsed/>
    <w:rsid w:val="00CF692B"/>
    <w:rPr>
      <w:rFonts w:ascii="Tahoma" w:hAnsi="Tahoma" w:cs="Tahoma"/>
      <w:sz w:val="16"/>
      <w:szCs w:val="16"/>
    </w:rPr>
  </w:style>
  <w:style w:type="character" w:customStyle="1" w:styleId="TextedebullesCar">
    <w:name w:val="Texte de bulles Car"/>
    <w:basedOn w:val="Policepardfaut"/>
    <w:link w:val="Textedebulles"/>
    <w:uiPriority w:val="99"/>
    <w:semiHidden/>
    <w:rsid w:val="00CF692B"/>
    <w:rPr>
      <w:rFonts w:ascii="Tahoma" w:hAnsi="Tahoma" w:cs="Tahoma"/>
      <w:sz w:val="16"/>
      <w:szCs w:val="16"/>
    </w:rPr>
  </w:style>
  <w:style w:type="paragraph" w:styleId="Listepuces">
    <w:name w:val="List Bullet"/>
    <w:basedOn w:val="Normal"/>
    <w:uiPriority w:val="99"/>
    <w:unhideWhenUsed/>
    <w:rsid w:val="00A3764E"/>
    <w:pPr>
      <w:numPr>
        <w:numId w:val="3"/>
      </w:numPr>
      <w:contextualSpacing/>
    </w:pPr>
  </w:style>
  <w:style w:type="table" w:styleId="Grilledutableau">
    <w:name w:val="Table Grid"/>
    <w:basedOn w:val="TableauNormal"/>
    <w:uiPriority w:val="59"/>
    <w:rsid w:val="00507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basedOn w:val="Policepardfaut"/>
    <w:uiPriority w:val="20"/>
    <w:qFormat/>
    <w:rsid w:val="00DE37CB"/>
    <w:rPr>
      <w:i/>
      <w:iCs/>
    </w:rPr>
  </w:style>
  <w:style w:type="character" w:styleId="Marquedecommentaire">
    <w:name w:val="annotation reference"/>
    <w:basedOn w:val="Policepardfaut"/>
    <w:uiPriority w:val="99"/>
    <w:semiHidden/>
    <w:unhideWhenUsed/>
    <w:rsid w:val="00E402F4"/>
    <w:rPr>
      <w:sz w:val="16"/>
      <w:szCs w:val="16"/>
    </w:rPr>
  </w:style>
  <w:style w:type="paragraph" w:styleId="Commentaire">
    <w:name w:val="annotation text"/>
    <w:basedOn w:val="Normal"/>
    <w:link w:val="CommentaireCar"/>
    <w:uiPriority w:val="99"/>
    <w:semiHidden/>
    <w:unhideWhenUsed/>
    <w:rsid w:val="00E402F4"/>
    <w:rPr>
      <w:sz w:val="20"/>
      <w:szCs w:val="20"/>
    </w:rPr>
  </w:style>
  <w:style w:type="character" w:customStyle="1" w:styleId="CommentaireCar">
    <w:name w:val="Commentaire Car"/>
    <w:basedOn w:val="Policepardfaut"/>
    <w:link w:val="Commentaire"/>
    <w:uiPriority w:val="99"/>
    <w:semiHidden/>
    <w:rsid w:val="00E402F4"/>
    <w:rPr>
      <w:sz w:val="20"/>
      <w:szCs w:val="20"/>
    </w:rPr>
  </w:style>
  <w:style w:type="paragraph" w:styleId="Objetducommentaire">
    <w:name w:val="annotation subject"/>
    <w:basedOn w:val="Commentaire"/>
    <w:next w:val="Commentaire"/>
    <w:link w:val="ObjetducommentaireCar"/>
    <w:uiPriority w:val="99"/>
    <w:semiHidden/>
    <w:unhideWhenUsed/>
    <w:rsid w:val="00E402F4"/>
    <w:rPr>
      <w:b/>
      <w:bCs/>
    </w:rPr>
  </w:style>
  <w:style w:type="character" w:customStyle="1" w:styleId="ObjetducommentaireCar">
    <w:name w:val="Objet du commentaire Car"/>
    <w:basedOn w:val="CommentaireCar"/>
    <w:link w:val="Objetducommentaire"/>
    <w:uiPriority w:val="99"/>
    <w:semiHidden/>
    <w:rsid w:val="00E402F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178134">
      <w:bodyDiv w:val="1"/>
      <w:marLeft w:val="0"/>
      <w:marRight w:val="0"/>
      <w:marTop w:val="0"/>
      <w:marBottom w:val="0"/>
      <w:divBdr>
        <w:top w:val="none" w:sz="0" w:space="0" w:color="auto"/>
        <w:left w:val="none" w:sz="0" w:space="0" w:color="auto"/>
        <w:bottom w:val="none" w:sz="0" w:space="0" w:color="auto"/>
        <w:right w:val="none" w:sz="0" w:space="0" w:color="auto"/>
      </w:divBdr>
    </w:div>
    <w:div w:id="320356526">
      <w:bodyDiv w:val="1"/>
      <w:marLeft w:val="0"/>
      <w:marRight w:val="0"/>
      <w:marTop w:val="0"/>
      <w:marBottom w:val="0"/>
      <w:divBdr>
        <w:top w:val="none" w:sz="0" w:space="0" w:color="auto"/>
        <w:left w:val="none" w:sz="0" w:space="0" w:color="auto"/>
        <w:bottom w:val="none" w:sz="0" w:space="0" w:color="auto"/>
        <w:right w:val="none" w:sz="0" w:space="0" w:color="auto"/>
      </w:divBdr>
      <w:divsChild>
        <w:div w:id="1037851600">
          <w:marLeft w:val="0"/>
          <w:marRight w:val="0"/>
          <w:marTop w:val="0"/>
          <w:marBottom w:val="0"/>
          <w:divBdr>
            <w:top w:val="none" w:sz="0" w:space="0" w:color="auto"/>
            <w:left w:val="none" w:sz="0" w:space="0" w:color="auto"/>
            <w:bottom w:val="none" w:sz="0" w:space="0" w:color="auto"/>
            <w:right w:val="none" w:sz="0" w:space="0" w:color="auto"/>
          </w:divBdr>
          <w:divsChild>
            <w:div w:id="617762753">
              <w:marLeft w:val="0"/>
              <w:marRight w:val="0"/>
              <w:marTop w:val="0"/>
              <w:marBottom w:val="0"/>
              <w:divBdr>
                <w:top w:val="none" w:sz="0" w:space="0" w:color="auto"/>
                <w:left w:val="none" w:sz="0" w:space="0" w:color="auto"/>
                <w:bottom w:val="none" w:sz="0" w:space="0" w:color="auto"/>
                <w:right w:val="none" w:sz="0" w:space="0" w:color="auto"/>
              </w:divBdr>
            </w:div>
            <w:div w:id="1201359605">
              <w:marLeft w:val="0"/>
              <w:marRight w:val="0"/>
              <w:marTop w:val="0"/>
              <w:marBottom w:val="0"/>
              <w:divBdr>
                <w:top w:val="none" w:sz="0" w:space="0" w:color="auto"/>
                <w:left w:val="none" w:sz="0" w:space="0" w:color="auto"/>
                <w:bottom w:val="none" w:sz="0" w:space="0" w:color="auto"/>
                <w:right w:val="none" w:sz="0" w:space="0" w:color="auto"/>
              </w:divBdr>
            </w:div>
            <w:div w:id="1144542764">
              <w:marLeft w:val="0"/>
              <w:marRight w:val="0"/>
              <w:marTop w:val="0"/>
              <w:marBottom w:val="0"/>
              <w:divBdr>
                <w:top w:val="none" w:sz="0" w:space="0" w:color="auto"/>
                <w:left w:val="none" w:sz="0" w:space="0" w:color="auto"/>
                <w:bottom w:val="none" w:sz="0" w:space="0" w:color="auto"/>
                <w:right w:val="none" w:sz="0" w:space="0" w:color="auto"/>
              </w:divBdr>
            </w:div>
            <w:div w:id="73599407">
              <w:marLeft w:val="0"/>
              <w:marRight w:val="0"/>
              <w:marTop w:val="0"/>
              <w:marBottom w:val="0"/>
              <w:divBdr>
                <w:top w:val="none" w:sz="0" w:space="0" w:color="auto"/>
                <w:left w:val="none" w:sz="0" w:space="0" w:color="auto"/>
                <w:bottom w:val="none" w:sz="0" w:space="0" w:color="auto"/>
                <w:right w:val="none" w:sz="0" w:space="0" w:color="auto"/>
              </w:divBdr>
            </w:div>
            <w:div w:id="273753604">
              <w:marLeft w:val="0"/>
              <w:marRight w:val="0"/>
              <w:marTop w:val="0"/>
              <w:marBottom w:val="0"/>
              <w:divBdr>
                <w:top w:val="none" w:sz="0" w:space="0" w:color="auto"/>
                <w:left w:val="none" w:sz="0" w:space="0" w:color="auto"/>
                <w:bottom w:val="none" w:sz="0" w:space="0" w:color="auto"/>
                <w:right w:val="none" w:sz="0" w:space="0" w:color="auto"/>
              </w:divBdr>
            </w:div>
            <w:div w:id="2012874234">
              <w:marLeft w:val="0"/>
              <w:marRight w:val="0"/>
              <w:marTop w:val="0"/>
              <w:marBottom w:val="0"/>
              <w:divBdr>
                <w:top w:val="none" w:sz="0" w:space="0" w:color="auto"/>
                <w:left w:val="none" w:sz="0" w:space="0" w:color="auto"/>
                <w:bottom w:val="none" w:sz="0" w:space="0" w:color="auto"/>
                <w:right w:val="none" w:sz="0" w:space="0" w:color="auto"/>
              </w:divBdr>
            </w:div>
            <w:div w:id="1321542743">
              <w:marLeft w:val="0"/>
              <w:marRight w:val="0"/>
              <w:marTop w:val="0"/>
              <w:marBottom w:val="0"/>
              <w:divBdr>
                <w:top w:val="none" w:sz="0" w:space="0" w:color="auto"/>
                <w:left w:val="none" w:sz="0" w:space="0" w:color="auto"/>
                <w:bottom w:val="none" w:sz="0" w:space="0" w:color="auto"/>
                <w:right w:val="none" w:sz="0" w:space="0" w:color="auto"/>
              </w:divBdr>
            </w:div>
            <w:div w:id="968318881">
              <w:marLeft w:val="0"/>
              <w:marRight w:val="0"/>
              <w:marTop w:val="0"/>
              <w:marBottom w:val="0"/>
              <w:divBdr>
                <w:top w:val="none" w:sz="0" w:space="0" w:color="auto"/>
                <w:left w:val="none" w:sz="0" w:space="0" w:color="auto"/>
                <w:bottom w:val="none" w:sz="0" w:space="0" w:color="auto"/>
                <w:right w:val="none" w:sz="0" w:space="0" w:color="auto"/>
              </w:divBdr>
            </w:div>
            <w:div w:id="1396052689">
              <w:marLeft w:val="0"/>
              <w:marRight w:val="0"/>
              <w:marTop w:val="0"/>
              <w:marBottom w:val="0"/>
              <w:divBdr>
                <w:top w:val="none" w:sz="0" w:space="0" w:color="auto"/>
                <w:left w:val="none" w:sz="0" w:space="0" w:color="auto"/>
                <w:bottom w:val="none" w:sz="0" w:space="0" w:color="auto"/>
                <w:right w:val="none" w:sz="0" w:space="0" w:color="auto"/>
              </w:divBdr>
            </w:div>
            <w:div w:id="2043943434">
              <w:marLeft w:val="0"/>
              <w:marRight w:val="0"/>
              <w:marTop w:val="0"/>
              <w:marBottom w:val="0"/>
              <w:divBdr>
                <w:top w:val="none" w:sz="0" w:space="0" w:color="auto"/>
                <w:left w:val="none" w:sz="0" w:space="0" w:color="auto"/>
                <w:bottom w:val="none" w:sz="0" w:space="0" w:color="auto"/>
                <w:right w:val="none" w:sz="0" w:space="0" w:color="auto"/>
              </w:divBdr>
            </w:div>
            <w:div w:id="1898931707">
              <w:marLeft w:val="0"/>
              <w:marRight w:val="0"/>
              <w:marTop w:val="0"/>
              <w:marBottom w:val="0"/>
              <w:divBdr>
                <w:top w:val="none" w:sz="0" w:space="0" w:color="auto"/>
                <w:left w:val="none" w:sz="0" w:space="0" w:color="auto"/>
                <w:bottom w:val="none" w:sz="0" w:space="0" w:color="auto"/>
                <w:right w:val="none" w:sz="0" w:space="0" w:color="auto"/>
              </w:divBdr>
            </w:div>
            <w:div w:id="1657298792">
              <w:marLeft w:val="0"/>
              <w:marRight w:val="0"/>
              <w:marTop w:val="0"/>
              <w:marBottom w:val="0"/>
              <w:divBdr>
                <w:top w:val="none" w:sz="0" w:space="0" w:color="auto"/>
                <w:left w:val="none" w:sz="0" w:space="0" w:color="auto"/>
                <w:bottom w:val="none" w:sz="0" w:space="0" w:color="auto"/>
                <w:right w:val="none" w:sz="0" w:space="0" w:color="auto"/>
              </w:divBdr>
            </w:div>
            <w:div w:id="1333605829">
              <w:marLeft w:val="0"/>
              <w:marRight w:val="0"/>
              <w:marTop w:val="0"/>
              <w:marBottom w:val="0"/>
              <w:divBdr>
                <w:top w:val="none" w:sz="0" w:space="0" w:color="auto"/>
                <w:left w:val="none" w:sz="0" w:space="0" w:color="auto"/>
                <w:bottom w:val="none" w:sz="0" w:space="0" w:color="auto"/>
                <w:right w:val="none" w:sz="0" w:space="0" w:color="auto"/>
              </w:divBdr>
            </w:div>
            <w:div w:id="1845243866">
              <w:marLeft w:val="0"/>
              <w:marRight w:val="0"/>
              <w:marTop w:val="0"/>
              <w:marBottom w:val="0"/>
              <w:divBdr>
                <w:top w:val="none" w:sz="0" w:space="0" w:color="auto"/>
                <w:left w:val="none" w:sz="0" w:space="0" w:color="auto"/>
                <w:bottom w:val="none" w:sz="0" w:space="0" w:color="auto"/>
                <w:right w:val="none" w:sz="0" w:space="0" w:color="auto"/>
              </w:divBdr>
            </w:div>
            <w:div w:id="1549224897">
              <w:marLeft w:val="0"/>
              <w:marRight w:val="0"/>
              <w:marTop w:val="0"/>
              <w:marBottom w:val="0"/>
              <w:divBdr>
                <w:top w:val="none" w:sz="0" w:space="0" w:color="auto"/>
                <w:left w:val="none" w:sz="0" w:space="0" w:color="auto"/>
                <w:bottom w:val="none" w:sz="0" w:space="0" w:color="auto"/>
                <w:right w:val="none" w:sz="0" w:space="0" w:color="auto"/>
              </w:divBdr>
            </w:div>
            <w:div w:id="1155100484">
              <w:marLeft w:val="0"/>
              <w:marRight w:val="0"/>
              <w:marTop w:val="0"/>
              <w:marBottom w:val="0"/>
              <w:divBdr>
                <w:top w:val="none" w:sz="0" w:space="0" w:color="auto"/>
                <w:left w:val="none" w:sz="0" w:space="0" w:color="auto"/>
                <w:bottom w:val="none" w:sz="0" w:space="0" w:color="auto"/>
                <w:right w:val="none" w:sz="0" w:space="0" w:color="auto"/>
              </w:divBdr>
            </w:div>
            <w:div w:id="1025138436">
              <w:marLeft w:val="0"/>
              <w:marRight w:val="0"/>
              <w:marTop w:val="0"/>
              <w:marBottom w:val="0"/>
              <w:divBdr>
                <w:top w:val="none" w:sz="0" w:space="0" w:color="auto"/>
                <w:left w:val="none" w:sz="0" w:space="0" w:color="auto"/>
                <w:bottom w:val="none" w:sz="0" w:space="0" w:color="auto"/>
                <w:right w:val="none" w:sz="0" w:space="0" w:color="auto"/>
              </w:divBdr>
            </w:div>
            <w:div w:id="1219243795">
              <w:marLeft w:val="0"/>
              <w:marRight w:val="0"/>
              <w:marTop w:val="0"/>
              <w:marBottom w:val="0"/>
              <w:divBdr>
                <w:top w:val="none" w:sz="0" w:space="0" w:color="auto"/>
                <w:left w:val="none" w:sz="0" w:space="0" w:color="auto"/>
                <w:bottom w:val="none" w:sz="0" w:space="0" w:color="auto"/>
                <w:right w:val="none" w:sz="0" w:space="0" w:color="auto"/>
              </w:divBdr>
            </w:div>
            <w:div w:id="2135059118">
              <w:marLeft w:val="0"/>
              <w:marRight w:val="0"/>
              <w:marTop w:val="0"/>
              <w:marBottom w:val="0"/>
              <w:divBdr>
                <w:top w:val="none" w:sz="0" w:space="0" w:color="auto"/>
                <w:left w:val="none" w:sz="0" w:space="0" w:color="auto"/>
                <w:bottom w:val="none" w:sz="0" w:space="0" w:color="auto"/>
                <w:right w:val="none" w:sz="0" w:space="0" w:color="auto"/>
              </w:divBdr>
            </w:div>
            <w:div w:id="764611740">
              <w:marLeft w:val="0"/>
              <w:marRight w:val="0"/>
              <w:marTop w:val="0"/>
              <w:marBottom w:val="0"/>
              <w:divBdr>
                <w:top w:val="none" w:sz="0" w:space="0" w:color="auto"/>
                <w:left w:val="none" w:sz="0" w:space="0" w:color="auto"/>
                <w:bottom w:val="none" w:sz="0" w:space="0" w:color="auto"/>
                <w:right w:val="none" w:sz="0" w:space="0" w:color="auto"/>
              </w:divBdr>
            </w:div>
          </w:divsChild>
        </w:div>
        <w:div w:id="1272469689">
          <w:marLeft w:val="0"/>
          <w:marRight w:val="0"/>
          <w:marTop w:val="0"/>
          <w:marBottom w:val="0"/>
          <w:divBdr>
            <w:top w:val="none" w:sz="0" w:space="0" w:color="auto"/>
            <w:left w:val="none" w:sz="0" w:space="0" w:color="auto"/>
            <w:bottom w:val="none" w:sz="0" w:space="0" w:color="auto"/>
            <w:right w:val="none" w:sz="0" w:space="0" w:color="auto"/>
          </w:divBdr>
        </w:div>
        <w:div w:id="1522815446">
          <w:marLeft w:val="0"/>
          <w:marRight w:val="0"/>
          <w:marTop w:val="0"/>
          <w:marBottom w:val="0"/>
          <w:divBdr>
            <w:top w:val="none" w:sz="0" w:space="0" w:color="auto"/>
            <w:left w:val="none" w:sz="0" w:space="0" w:color="auto"/>
            <w:bottom w:val="none" w:sz="0" w:space="0" w:color="auto"/>
            <w:right w:val="none" w:sz="0" w:space="0" w:color="auto"/>
          </w:divBdr>
        </w:div>
      </w:divsChild>
    </w:div>
    <w:div w:id="468864882">
      <w:bodyDiv w:val="1"/>
      <w:marLeft w:val="0"/>
      <w:marRight w:val="0"/>
      <w:marTop w:val="0"/>
      <w:marBottom w:val="0"/>
      <w:divBdr>
        <w:top w:val="none" w:sz="0" w:space="0" w:color="auto"/>
        <w:left w:val="none" w:sz="0" w:space="0" w:color="auto"/>
        <w:bottom w:val="none" w:sz="0" w:space="0" w:color="auto"/>
        <w:right w:val="none" w:sz="0" w:space="0" w:color="auto"/>
      </w:divBdr>
      <w:divsChild>
        <w:div w:id="1289580519">
          <w:marLeft w:val="360"/>
          <w:marRight w:val="0"/>
          <w:marTop w:val="200"/>
          <w:marBottom w:val="0"/>
          <w:divBdr>
            <w:top w:val="none" w:sz="0" w:space="0" w:color="auto"/>
            <w:left w:val="none" w:sz="0" w:space="0" w:color="auto"/>
            <w:bottom w:val="none" w:sz="0" w:space="0" w:color="auto"/>
            <w:right w:val="none" w:sz="0" w:space="0" w:color="auto"/>
          </w:divBdr>
        </w:div>
        <w:div w:id="645550372">
          <w:marLeft w:val="360"/>
          <w:marRight w:val="0"/>
          <w:marTop w:val="200"/>
          <w:marBottom w:val="0"/>
          <w:divBdr>
            <w:top w:val="none" w:sz="0" w:space="0" w:color="auto"/>
            <w:left w:val="none" w:sz="0" w:space="0" w:color="auto"/>
            <w:bottom w:val="none" w:sz="0" w:space="0" w:color="auto"/>
            <w:right w:val="none" w:sz="0" w:space="0" w:color="auto"/>
          </w:divBdr>
        </w:div>
        <w:div w:id="1590918717">
          <w:marLeft w:val="360"/>
          <w:marRight w:val="0"/>
          <w:marTop w:val="200"/>
          <w:marBottom w:val="0"/>
          <w:divBdr>
            <w:top w:val="none" w:sz="0" w:space="0" w:color="auto"/>
            <w:left w:val="none" w:sz="0" w:space="0" w:color="auto"/>
            <w:bottom w:val="none" w:sz="0" w:space="0" w:color="auto"/>
            <w:right w:val="none" w:sz="0" w:space="0" w:color="auto"/>
          </w:divBdr>
        </w:div>
        <w:div w:id="1609389769">
          <w:marLeft w:val="360"/>
          <w:marRight w:val="0"/>
          <w:marTop w:val="200"/>
          <w:marBottom w:val="0"/>
          <w:divBdr>
            <w:top w:val="none" w:sz="0" w:space="0" w:color="auto"/>
            <w:left w:val="none" w:sz="0" w:space="0" w:color="auto"/>
            <w:bottom w:val="none" w:sz="0" w:space="0" w:color="auto"/>
            <w:right w:val="none" w:sz="0" w:space="0" w:color="auto"/>
          </w:divBdr>
        </w:div>
        <w:div w:id="1260798241">
          <w:marLeft w:val="360"/>
          <w:marRight w:val="0"/>
          <w:marTop w:val="200"/>
          <w:marBottom w:val="0"/>
          <w:divBdr>
            <w:top w:val="none" w:sz="0" w:space="0" w:color="auto"/>
            <w:left w:val="none" w:sz="0" w:space="0" w:color="auto"/>
            <w:bottom w:val="none" w:sz="0" w:space="0" w:color="auto"/>
            <w:right w:val="none" w:sz="0" w:space="0" w:color="auto"/>
          </w:divBdr>
        </w:div>
      </w:divsChild>
    </w:div>
    <w:div w:id="524054698">
      <w:bodyDiv w:val="1"/>
      <w:marLeft w:val="0"/>
      <w:marRight w:val="0"/>
      <w:marTop w:val="0"/>
      <w:marBottom w:val="0"/>
      <w:divBdr>
        <w:top w:val="none" w:sz="0" w:space="0" w:color="auto"/>
        <w:left w:val="none" w:sz="0" w:space="0" w:color="auto"/>
        <w:bottom w:val="none" w:sz="0" w:space="0" w:color="auto"/>
        <w:right w:val="none" w:sz="0" w:space="0" w:color="auto"/>
      </w:divBdr>
      <w:divsChild>
        <w:div w:id="118884424">
          <w:marLeft w:val="0"/>
          <w:marRight w:val="0"/>
          <w:marTop w:val="0"/>
          <w:marBottom w:val="0"/>
          <w:divBdr>
            <w:top w:val="none" w:sz="0" w:space="0" w:color="auto"/>
            <w:left w:val="none" w:sz="0" w:space="0" w:color="auto"/>
            <w:bottom w:val="none" w:sz="0" w:space="0" w:color="auto"/>
            <w:right w:val="none" w:sz="0" w:space="0" w:color="auto"/>
          </w:divBdr>
          <w:divsChild>
            <w:div w:id="528102157">
              <w:marLeft w:val="0"/>
              <w:marRight w:val="0"/>
              <w:marTop w:val="0"/>
              <w:marBottom w:val="0"/>
              <w:divBdr>
                <w:top w:val="none" w:sz="0" w:space="0" w:color="auto"/>
                <w:left w:val="none" w:sz="0" w:space="0" w:color="auto"/>
                <w:bottom w:val="none" w:sz="0" w:space="0" w:color="auto"/>
                <w:right w:val="none" w:sz="0" w:space="0" w:color="auto"/>
              </w:divBdr>
            </w:div>
            <w:div w:id="72896056">
              <w:marLeft w:val="0"/>
              <w:marRight w:val="0"/>
              <w:marTop w:val="0"/>
              <w:marBottom w:val="0"/>
              <w:divBdr>
                <w:top w:val="none" w:sz="0" w:space="0" w:color="auto"/>
                <w:left w:val="none" w:sz="0" w:space="0" w:color="auto"/>
                <w:bottom w:val="none" w:sz="0" w:space="0" w:color="auto"/>
                <w:right w:val="none" w:sz="0" w:space="0" w:color="auto"/>
              </w:divBdr>
            </w:div>
            <w:div w:id="1571227699">
              <w:marLeft w:val="0"/>
              <w:marRight w:val="0"/>
              <w:marTop w:val="0"/>
              <w:marBottom w:val="0"/>
              <w:divBdr>
                <w:top w:val="none" w:sz="0" w:space="0" w:color="auto"/>
                <w:left w:val="none" w:sz="0" w:space="0" w:color="auto"/>
                <w:bottom w:val="none" w:sz="0" w:space="0" w:color="auto"/>
                <w:right w:val="none" w:sz="0" w:space="0" w:color="auto"/>
              </w:divBdr>
            </w:div>
            <w:div w:id="684864045">
              <w:marLeft w:val="0"/>
              <w:marRight w:val="0"/>
              <w:marTop w:val="0"/>
              <w:marBottom w:val="0"/>
              <w:divBdr>
                <w:top w:val="none" w:sz="0" w:space="0" w:color="auto"/>
                <w:left w:val="none" w:sz="0" w:space="0" w:color="auto"/>
                <w:bottom w:val="none" w:sz="0" w:space="0" w:color="auto"/>
                <w:right w:val="none" w:sz="0" w:space="0" w:color="auto"/>
              </w:divBdr>
            </w:div>
            <w:div w:id="37049499">
              <w:marLeft w:val="0"/>
              <w:marRight w:val="0"/>
              <w:marTop w:val="0"/>
              <w:marBottom w:val="0"/>
              <w:divBdr>
                <w:top w:val="none" w:sz="0" w:space="0" w:color="auto"/>
                <w:left w:val="none" w:sz="0" w:space="0" w:color="auto"/>
                <w:bottom w:val="none" w:sz="0" w:space="0" w:color="auto"/>
                <w:right w:val="none" w:sz="0" w:space="0" w:color="auto"/>
              </w:divBdr>
            </w:div>
            <w:div w:id="1755281240">
              <w:marLeft w:val="0"/>
              <w:marRight w:val="0"/>
              <w:marTop w:val="0"/>
              <w:marBottom w:val="0"/>
              <w:divBdr>
                <w:top w:val="none" w:sz="0" w:space="0" w:color="auto"/>
                <w:left w:val="none" w:sz="0" w:space="0" w:color="auto"/>
                <w:bottom w:val="none" w:sz="0" w:space="0" w:color="auto"/>
                <w:right w:val="none" w:sz="0" w:space="0" w:color="auto"/>
              </w:divBdr>
            </w:div>
            <w:div w:id="156120987">
              <w:marLeft w:val="0"/>
              <w:marRight w:val="0"/>
              <w:marTop w:val="0"/>
              <w:marBottom w:val="0"/>
              <w:divBdr>
                <w:top w:val="none" w:sz="0" w:space="0" w:color="auto"/>
                <w:left w:val="none" w:sz="0" w:space="0" w:color="auto"/>
                <w:bottom w:val="none" w:sz="0" w:space="0" w:color="auto"/>
                <w:right w:val="none" w:sz="0" w:space="0" w:color="auto"/>
              </w:divBdr>
            </w:div>
            <w:div w:id="1291476650">
              <w:marLeft w:val="0"/>
              <w:marRight w:val="0"/>
              <w:marTop w:val="0"/>
              <w:marBottom w:val="0"/>
              <w:divBdr>
                <w:top w:val="none" w:sz="0" w:space="0" w:color="auto"/>
                <w:left w:val="none" w:sz="0" w:space="0" w:color="auto"/>
                <w:bottom w:val="none" w:sz="0" w:space="0" w:color="auto"/>
                <w:right w:val="none" w:sz="0" w:space="0" w:color="auto"/>
              </w:divBdr>
            </w:div>
            <w:div w:id="1150441233">
              <w:marLeft w:val="0"/>
              <w:marRight w:val="0"/>
              <w:marTop w:val="0"/>
              <w:marBottom w:val="0"/>
              <w:divBdr>
                <w:top w:val="none" w:sz="0" w:space="0" w:color="auto"/>
                <w:left w:val="none" w:sz="0" w:space="0" w:color="auto"/>
                <w:bottom w:val="none" w:sz="0" w:space="0" w:color="auto"/>
                <w:right w:val="none" w:sz="0" w:space="0" w:color="auto"/>
              </w:divBdr>
            </w:div>
            <w:div w:id="1414812905">
              <w:marLeft w:val="0"/>
              <w:marRight w:val="0"/>
              <w:marTop w:val="0"/>
              <w:marBottom w:val="0"/>
              <w:divBdr>
                <w:top w:val="none" w:sz="0" w:space="0" w:color="auto"/>
                <w:left w:val="none" w:sz="0" w:space="0" w:color="auto"/>
                <w:bottom w:val="none" w:sz="0" w:space="0" w:color="auto"/>
                <w:right w:val="none" w:sz="0" w:space="0" w:color="auto"/>
              </w:divBdr>
            </w:div>
            <w:div w:id="526454191">
              <w:marLeft w:val="0"/>
              <w:marRight w:val="0"/>
              <w:marTop w:val="0"/>
              <w:marBottom w:val="0"/>
              <w:divBdr>
                <w:top w:val="none" w:sz="0" w:space="0" w:color="auto"/>
                <w:left w:val="none" w:sz="0" w:space="0" w:color="auto"/>
                <w:bottom w:val="none" w:sz="0" w:space="0" w:color="auto"/>
                <w:right w:val="none" w:sz="0" w:space="0" w:color="auto"/>
              </w:divBdr>
            </w:div>
            <w:div w:id="1900094034">
              <w:marLeft w:val="0"/>
              <w:marRight w:val="0"/>
              <w:marTop w:val="0"/>
              <w:marBottom w:val="0"/>
              <w:divBdr>
                <w:top w:val="none" w:sz="0" w:space="0" w:color="auto"/>
                <w:left w:val="none" w:sz="0" w:space="0" w:color="auto"/>
                <w:bottom w:val="none" w:sz="0" w:space="0" w:color="auto"/>
                <w:right w:val="none" w:sz="0" w:space="0" w:color="auto"/>
              </w:divBdr>
            </w:div>
            <w:div w:id="998190919">
              <w:marLeft w:val="0"/>
              <w:marRight w:val="0"/>
              <w:marTop w:val="0"/>
              <w:marBottom w:val="0"/>
              <w:divBdr>
                <w:top w:val="none" w:sz="0" w:space="0" w:color="auto"/>
                <w:left w:val="none" w:sz="0" w:space="0" w:color="auto"/>
                <w:bottom w:val="none" w:sz="0" w:space="0" w:color="auto"/>
                <w:right w:val="none" w:sz="0" w:space="0" w:color="auto"/>
              </w:divBdr>
            </w:div>
            <w:div w:id="1055204903">
              <w:marLeft w:val="0"/>
              <w:marRight w:val="0"/>
              <w:marTop w:val="0"/>
              <w:marBottom w:val="0"/>
              <w:divBdr>
                <w:top w:val="none" w:sz="0" w:space="0" w:color="auto"/>
                <w:left w:val="none" w:sz="0" w:space="0" w:color="auto"/>
                <w:bottom w:val="none" w:sz="0" w:space="0" w:color="auto"/>
                <w:right w:val="none" w:sz="0" w:space="0" w:color="auto"/>
              </w:divBdr>
            </w:div>
            <w:div w:id="824318882">
              <w:marLeft w:val="0"/>
              <w:marRight w:val="0"/>
              <w:marTop w:val="0"/>
              <w:marBottom w:val="0"/>
              <w:divBdr>
                <w:top w:val="none" w:sz="0" w:space="0" w:color="auto"/>
                <w:left w:val="none" w:sz="0" w:space="0" w:color="auto"/>
                <w:bottom w:val="none" w:sz="0" w:space="0" w:color="auto"/>
                <w:right w:val="none" w:sz="0" w:space="0" w:color="auto"/>
              </w:divBdr>
            </w:div>
            <w:div w:id="361249887">
              <w:marLeft w:val="0"/>
              <w:marRight w:val="0"/>
              <w:marTop w:val="0"/>
              <w:marBottom w:val="0"/>
              <w:divBdr>
                <w:top w:val="none" w:sz="0" w:space="0" w:color="auto"/>
                <w:left w:val="none" w:sz="0" w:space="0" w:color="auto"/>
                <w:bottom w:val="none" w:sz="0" w:space="0" w:color="auto"/>
                <w:right w:val="none" w:sz="0" w:space="0" w:color="auto"/>
              </w:divBdr>
            </w:div>
            <w:div w:id="771096858">
              <w:marLeft w:val="0"/>
              <w:marRight w:val="0"/>
              <w:marTop w:val="0"/>
              <w:marBottom w:val="0"/>
              <w:divBdr>
                <w:top w:val="none" w:sz="0" w:space="0" w:color="auto"/>
                <w:left w:val="none" w:sz="0" w:space="0" w:color="auto"/>
                <w:bottom w:val="none" w:sz="0" w:space="0" w:color="auto"/>
                <w:right w:val="none" w:sz="0" w:space="0" w:color="auto"/>
              </w:divBdr>
            </w:div>
            <w:div w:id="1322737591">
              <w:marLeft w:val="0"/>
              <w:marRight w:val="0"/>
              <w:marTop w:val="0"/>
              <w:marBottom w:val="0"/>
              <w:divBdr>
                <w:top w:val="none" w:sz="0" w:space="0" w:color="auto"/>
                <w:left w:val="none" w:sz="0" w:space="0" w:color="auto"/>
                <w:bottom w:val="none" w:sz="0" w:space="0" w:color="auto"/>
                <w:right w:val="none" w:sz="0" w:space="0" w:color="auto"/>
              </w:divBdr>
            </w:div>
            <w:div w:id="558055537">
              <w:marLeft w:val="0"/>
              <w:marRight w:val="0"/>
              <w:marTop w:val="0"/>
              <w:marBottom w:val="0"/>
              <w:divBdr>
                <w:top w:val="none" w:sz="0" w:space="0" w:color="auto"/>
                <w:left w:val="none" w:sz="0" w:space="0" w:color="auto"/>
                <w:bottom w:val="none" w:sz="0" w:space="0" w:color="auto"/>
                <w:right w:val="none" w:sz="0" w:space="0" w:color="auto"/>
              </w:divBdr>
            </w:div>
            <w:div w:id="1126777057">
              <w:marLeft w:val="0"/>
              <w:marRight w:val="0"/>
              <w:marTop w:val="0"/>
              <w:marBottom w:val="0"/>
              <w:divBdr>
                <w:top w:val="none" w:sz="0" w:space="0" w:color="auto"/>
                <w:left w:val="none" w:sz="0" w:space="0" w:color="auto"/>
                <w:bottom w:val="none" w:sz="0" w:space="0" w:color="auto"/>
                <w:right w:val="none" w:sz="0" w:space="0" w:color="auto"/>
              </w:divBdr>
            </w:div>
          </w:divsChild>
        </w:div>
        <w:div w:id="857305663">
          <w:marLeft w:val="0"/>
          <w:marRight w:val="0"/>
          <w:marTop w:val="0"/>
          <w:marBottom w:val="0"/>
          <w:divBdr>
            <w:top w:val="none" w:sz="0" w:space="0" w:color="auto"/>
            <w:left w:val="none" w:sz="0" w:space="0" w:color="auto"/>
            <w:bottom w:val="none" w:sz="0" w:space="0" w:color="auto"/>
            <w:right w:val="none" w:sz="0" w:space="0" w:color="auto"/>
          </w:divBdr>
        </w:div>
        <w:div w:id="327094724">
          <w:marLeft w:val="0"/>
          <w:marRight w:val="0"/>
          <w:marTop w:val="0"/>
          <w:marBottom w:val="0"/>
          <w:divBdr>
            <w:top w:val="none" w:sz="0" w:space="0" w:color="auto"/>
            <w:left w:val="none" w:sz="0" w:space="0" w:color="auto"/>
            <w:bottom w:val="none" w:sz="0" w:space="0" w:color="auto"/>
            <w:right w:val="none" w:sz="0" w:space="0" w:color="auto"/>
          </w:divBdr>
        </w:div>
      </w:divsChild>
    </w:div>
    <w:div w:id="804355712">
      <w:bodyDiv w:val="1"/>
      <w:marLeft w:val="0"/>
      <w:marRight w:val="0"/>
      <w:marTop w:val="0"/>
      <w:marBottom w:val="0"/>
      <w:divBdr>
        <w:top w:val="none" w:sz="0" w:space="0" w:color="auto"/>
        <w:left w:val="none" w:sz="0" w:space="0" w:color="auto"/>
        <w:bottom w:val="none" w:sz="0" w:space="0" w:color="auto"/>
        <w:right w:val="none" w:sz="0" w:space="0" w:color="auto"/>
      </w:divBdr>
      <w:divsChild>
        <w:div w:id="1346517428">
          <w:marLeft w:val="360"/>
          <w:marRight w:val="0"/>
          <w:marTop w:val="200"/>
          <w:marBottom w:val="0"/>
          <w:divBdr>
            <w:top w:val="none" w:sz="0" w:space="0" w:color="auto"/>
            <w:left w:val="none" w:sz="0" w:space="0" w:color="auto"/>
            <w:bottom w:val="none" w:sz="0" w:space="0" w:color="auto"/>
            <w:right w:val="none" w:sz="0" w:space="0" w:color="auto"/>
          </w:divBdr>
        </w:div>
        <w:div w:id="165094018">
          <w:marLeft w:val="360"/>
          <w:marRight w:val="0"/>
          <w:marTop w:val="200"/>
          <w:marBottom w:val="0"/>
          <w:divBdr>
            <w:top w:val="none" w:sz="0" w:space="0" w:color="auto"/>
            <w:left w:val="none" w:sz="0" w:space="0" w:color="auto"/>
            <w:bottom w:val="none" w:sz="0" w:space="0" w:color="auto"/>
            <w:right w:val="none" w:sz="0" w:space="0" w:color="auto"/>
          </w:divBdr>
        </w:div>
        <w:div w:id="81341425">
          <w:marLeft w:val="360"/>
          <w:marRight w:val="0"/>
          <w:marTop w:val="200"/>
          <w:marBottom w:val="0"/>
          <w:divBdr>
            <w:top w:val="none" w:sz="0" w:space="0" w:color="auto"/>
            <w:left w:val="none" w:sz="0" w:space="0" w:color="auto"/>
            <w:bottom w:val="none" w:sz="0" w:space="0" w:color="auto"/>
            <w:right w:val="none" w:sz="0" w:space="0" w:color="auto"/>
          </w:divBdr>
        </w:div>
        <w:div w:id="1593466036">
          <w:marLeft w:val="360"/>
          <w:marRight w:val="0"/>
          <w:marTop w:val="200"/>
          <w:marBottom w:val="0"/>
          <w:divBdr>
            <w:top w:val="none" w:sz="0" w:space="0" w:color="auto"/>
            <w:left w:val="none" w:sz="0" w:space="0" w:color="auto"/>
            <w:bottom w:val="none" w:sz="0" w:space="0" w:color="auto"/>
            <w:right w:val="none" w:sz="0" w:space="0" w:color="auto"/>
          </w:divBdr>
        </w:div>
        <w:div w:id="660347846">
          <w:marLeft w:val="360"/>
          <w:marRight w:val="0"/>
          <w:marTop w:val="200"/>
          <w:marBottom w:val="0"/>
          <w:divBdr>
            <w:top w:val="none" w:sz="0" w:space="0" w:color="auto"/>
            <w:left w:val="none" w:sz="0" w:space="0" w:color="auto"/>
            <w:bottom w:val="none" w:sz="0" w:space="0" w:color="auto"/>
            <w:right w:val="none" w:sz="0" w:space="0" w:color="auto"/>
          </w:divBdr>
        </w:div>
        <w:div w:id="796994703">
          <w:marLeft w:val="360"/>
          <w:marRight w:val="0"/>
          <w:marTop w:val="200"/>
          <w:marBottom w:val="0"/>
          <w:divBdr>
            <w:top w:val="none" w:sz="0" w:space="0" w:color="auto"/>
            <w:left w:val="none" w:sz="0" w:space="0" w:color="auto"/>
            <w:bottom w:val="none" w:sz="0" w:space="0" w:color="auto"/>
            <w:right w:val="none" w:sz="0" w:space="0" w:color="auto"/>
          </w:divBdr>
        </w:div>
        <w:div w:id="1363092243">
          <w:marLeft w:val="360"/>
          <w:marRight w:val="0"/>
          <w:marTop w:val="200"/>
          <w:marBottom w:val="0"/>
          <w:divBdr>
            <w:top w:val="none" w:sz="0" w:space="0" w:color="auto"/>
            <w:left w:val="none" w:sz="0" w:space="0" w:color="auto"/>
            <w:bottom w:val="none" w:sz="0" w:space="0" w:color="auto"/>
            <w:right w:val="none" w:sz="0" w:space="0" w:color="auto"/>
          </w:divBdr>
        </w:div>
      </w:divsChild>
    </w:div>
    <w:div w:id="1221475483">
      <w:bodyDiv w:val="1"/>
      <w:marLeft w:val="0"/>
      <w:marRight w:val="0"/>
      <w:marTop w:val="0"/>
      <w:marBottom w:val="0"/>
      <w:divBdr>
        <w:top w:val="none" w:sz="0" w:space="0" w:color="auto"/>
        <w:left w:val="none" w:sz="0" w:space="0" w:color="auto"/>
        <w:bottom w:val="none" w:sz="0" w:space="0" w:color="auto"/>
        <w:right w:val="none" w:sz="0" w:space="0" w:color="auto"/>
      </w:divBdr>
      <w:divsChild>
        <w:div w:id="849491894">
          <w:marLeft w:val="0"/>
          <w:marRight w:val="0"/>
          <w:marTop w:val="0"/>
          <w:marBottom w:val="0"/>
          <w:divBdr>
            <w:top w:val="none" w:sz="0" w:space="0" w:color="auto"/>
            <w:left w:val="none" w:sz="0" w:space="0" w:color="auto"/>
            <w:bottom w:val="none" w:sz="0" w:space="0" w:color="auto"/>
            <w:right w:val="none" w:sz="0" w:space="0" w:color="auto"/>
          </w:divBdr>
        </w:div>
      </w:divsChild>
    </w:div>
    <w:div w:id="1284074008">
      <w:bodyDiv w:val="1"/>
      <w:marLeft w:val="0"/>
      <w:marRight w:val="0"/>
      <w:marTop w:val="0"/>
      <w:marBottom w:val="0"/>
      <w:divBdr>
        <w:top w:val="none" w:sz="0" w:space="0" w:color="auto"/>
        <w:left w:val="none" w:sz="0" w:space="0" w:color="auto"/>
        <w:bottom w:val="none" w:sz="0" w:space="0" w:color="auto"/>
        <w:right w:val="none" w:sz="0" w:space="0" w:color="auto"/>
      </w:divBdr>
    </w:div>
    <w:div w:id="1586694902">
      <w:bodyDiv w:val="1"/>
      <w:marLeft w:val="0"/>
      <w:marRight w:val="0"/>
      <w:marTop w:val="0"/>
      <w:marBottom w:val="0"/>
      <w:divBdr>
        <w:top w:val="none" w:sz="0" w:space="0" w:color="auto"/>
        <w:left w:val="none" w:sz="0" w:space="0" w:color="auto"/>
        <w:bottom w:val="none" w:sz="0" w:space="0" w:color="auto"/>
        <w:right w:val="none" w:sz="0" w:space="0" w:color="auto"/>
      </w:divBdr>
      <w:divsChild>
        <w:div w:id="1756786204">
          <w:marLeft w:val="360"/>
          <w:marRight w:val="0"/>
          <w:marTop w:val="200"/>
          <w:marBottom w:val="0"/>
          <w:divBdr>
            <w:top w:val="none" w:sz="0" w:space="0" w:color="auto"/>
            <w:left w:val="none" w:sz="0" w:space="0" w:color="auto"/>
            <w:bottom w:val="none" w:sz="0" w:space="0" w:color="auto"/>
            <w:right w:val="none" w:sz="0" w:space="0" w:color="auto"/>
          </w:divBdr>
        </w:div>
        <w:div w:id="1063142138">
          <w:marLeft w:val="360"/>
          <w:marRight w:val="0"/>
          <w:marTop w:val="200"/>
          <w:marBottom w:val="0"/>
          <w:divBdr>
            <w:top w:val="none" w:sz="0" w:space="0" w:color="auto"/>
            <w:left w:val="none" w:sz="0" w:space="0" w:color="auto"/>
            <w:bottom w:val="none" w:sz="0" w:space="0" w:color="auto"/>
            <w:right w:val="none" w:sz="0" w:space="0" w:color="auto"/>
          </w:divBdr>
        </w:div>
        <w:div w:id="932736682">
          <w:marLeft w:val="360"/>
          <w:marRight w:val="0"/>
          <w:marTop w:val="200"/>
          <w:marBottom w:val="0"/>
          <w:divBdr>
            <w:top w:val="none" w:sz="0" w:space="0" w:color="auto"/>
            <w:left w:val="none" w:sz="0" w:space="0" w:color="auto"/>
            <w:bottom w:val="none" w:sz="0" w:space="0" w:color="auto"/>
            <w:right w:val="none" w:sz="0" w:space="0" w:color="auto"/>
          </w:divBdr>
        </w:div>
        <w:div w:id="2082021558">
          <w:marLeft w:val="360"/>
          <w:marRight w:val="0"/>
          <w:marTop w:val="200"/>
          <w:marBottom w:val="0"/>
          <w:divBdr>
            <w:top w:val="none" w:sz="0" w:space="0" w:color="auto"/>
            <w:left w:val="none" w:sz="0" w:space="0" w:color="auto"/>
            <w:bottom w:val="none" w:sz="0" w:space="0" w:color="auto"/>
            <w:right w:val="none" w:sz="0" w:space="0" w:color="auto"/>
          </w:divBdr>
        </w:div>
        <w:div w:id="1439988217">
          <w:marLeft w:val="360"/>
          <w:marRight w:val="0"/>
          <w:marTop w:val="200"/>
          <w:marBottom w:val="0"/>
          <w:divBdr>
            <w:top w:val="none" w:sz="0" w:space="0" w:color="auto"/>
            <w:left w:val="none" w:sz="0" w:space="0" w:color="auto"/>
            <w:bottom w:val="none" w:sz="0" w:space="0" w:color="auto"/>
            <w:right w:val="none" w:sz="0" w:space="0" w:color="auto"/>
          </w:divBdr>
        </w:div>
        <w:div w:id="1747653816">
          <w:marLeft w:val="360"/>
          <w:marRight w:val="0"/>
          <w:marTop w:val="200"/>
          <w:marBottom w:val="0"/>
          <w:divBdr>
            <w:top w:val="none" w:sz="0" w:space="0" w:color="auto"/>
            <w:left w:val="none" w:sz="0" w:space="0" w:color="auto"/>
            <w:bottom w:val="none" w:sz="0" w:space="0" w:color="auto"/>
            <w:right w:val="none" w:sz="0" w:space="0" w:color="auto"/>
          </w:divBdr>
        </w:div>
        <w:div w:id="2014868267">
          <w:marLeft w:val="360"/>
          <w:marRight w:val="0"/>
          <w:marTop w:val="200"/>
          <w:marBottom w:val="0"/>
          <w:divBdr>
            <w:top w:val="none" w:sz="0" w:space="0" w:color="auto"/>
            <w:left w:val="none" w:sz="0" w:space="0" w:color="auto"/>
            <w:bottom w:val="none" w:sz="0" w:space="0" w:color="auto"/>
            <w:right w:val="none" w:sz="0" w:space="0" w:color="auto"/>
          </w:divBdr>
        </w:div>
      </w:divsChild>
    </w:div>
    <w:div w:id="1957443611">
      <w:bodyDiv w:val="1"/>
      <w:marLeft w:val="0"/>
      <w:marRight w:val="0"/>
      <w:marTop w:val="0"/>
      <w:marBottom w:val="0"/>
      <w:divBdr>
        <w:top w:val="none" w:sz="0" w:space="0" w:color="auto"/>
        <w:left w:val="none" w:sz="0" w:space="0" w:color="auto"/>
        <w:bottom w:val="none" w:sz="0" w:space="0" w:color="auto"/>
        <w:right w:val="none" w:sz="0" w:space="0" w:color="auto"/>
      </w:divBdr>
      <w:divsChild>
        <w:div w:id="1741250216">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F7ACE1DB878492B866A56B38E7B720E"/>
        <w:category>
          <w:name w:val="Général"/>
          <w:gallery w:val="placeholder"/>
        </w:category>
        <w:types>
          <w:type w:val="bbPlcHdr"/>
        </w:types>
        <w:behaviors>
          <w:behavior w:val="content"/>
        </w:behaviors>
        <w:guid w:val="{EA6805C4-CBCE-43AF-ABA5-69EB972A516B}"/>
      </w:docPartPr>
      <w:docPartBody>
        <w:p w:rsidR="00C2260A" w:rsidRDefault="00C2260A" w:rsidP="00C2260A">
          <w:pPr>
            <w:pStyle w:val="BF7ACE1DB878492B866A56B38E7B720E"/>
          </w:pPr>
          <w:r>
            <w:t>[Nom de la société]</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60A"/>
    <w:rsid w:val="00064963"/>
    <w:rsid w:val="002520E6"/>
    <w:rsid w:val="0025625C"/>
    <w:rsid w:val="00306D8B"/>
    <w:rsid w:val="00354295"/>
    <w:rsid w:val="00381CB1"/>
    <w:rsid w:val="00402AAC"/>
    <w:rsid w:val="00481516"/>
    <w:rsid w:val="00544F01"/>
    <w:rsid w:val="0055003E"/>
    <w:rsid w:val="006F195E"/>
    <w:rsid w:val="00785360"/>
    <w:rsid w:val="007A331A"/>
    <w:rsid w:val="008C7F43"/>
    <w:rsid w:val="00977223"/>
    <w:rsid w:val="009F5376"/>
    <w:rsid w:val="00AD500B"/>
    <w:rsid w:val="00C2260A"/>
    <w:rsid w:val="00E55C2A"/>
    <w:rsid w:val="00E87709"/>
    <w:rsid w:val="00F809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BF7ACE1DB878492B866A56B38E7B720E">
    <w:name w:val="BF7ACE1DB878492B866A56B38E7B720E"/>
    <w:rsid w:val="00C2260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BF7ACE1DB878492B866A56B38E7B720E">
    <w:name w:val="BF7ACE1DB878492B866A56B38E7B720E"/>
    <w:rsid w:val="00C2260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ustin">
      <a:maj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CA2CE2D156FC04E8A151DEE4D4A6F5F" ma:contentTypeVersion="" ma:contentTypeDescription="Crée un document." ma:contentTypeScope="" ma:versionID="42c0619c8dea23db3b106f9e5ab35c15">
  <xsd:schema xmlns:xsd="http://www.w3.org/2001/XMLSchema" xmlns:xs="http://www.w3.org/2001/XMLSchema" xmlns:p="http://schemas.microsoft.com/office/2006/metadata/properties" targetNamespace="http://schemas.microsoft.com/office/2006/metadata/properties" ma:root="true" ma:fieldsID="3264158f0382c6d7b4dca080ff42ddd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048F0A2-FC04-419D-A70A-6FA11854D63C}"/>
</file>

<file path=customXml/itemProps2.xml><?xml version="1.0" encoding="utf-8"?>
<ds:datastoreItem xmlns:ds="http://schemas.openxmlformats.org/officeDocument/2006/customXml" ds:itemID="{8BD5ED21-2E86-4C45-BB1C-3E3A960685AF}"/>
</file>

<file path=customXml/itemProps3.xml><?xml version="1.0" encoding="utf-8"?>
<ds:datastoreItem xmlns:ds="http://schemas.openxmlformats.org/officeDocument/2006/customXml" ds:itemID="{A2DC9237-E6D2-4EC1-AB8F-3CEBC714F8F5}"/>
</file>

<file path=customXml/itemProps4.xml><?xml version="1.0" encoding="utf-8"?>
<ds:datastoreItem xmlns:ds="http://schemas.openxmlformats.org/officeDocument/2006/customXml" ds:itemID="{87BA48B6-4EC6-4BF9-BA42-FA956B3E23DA}"/>
</file>

<file path=docProps/app.xml><?xml version="1.0" encoding="utf-8"?>
<Properties xmlns="http://schemas.openxmlformats.org/officeDocument/2006/extended-properties" xmlns:vt="http://schemas.openxmlformats.org/officeDocument/2006/docPropsVTypes">
  <Template>Normal</Template>
  <TotalTime>24</TotalTime>
  <Pages>10</Pages>
  <Words>4388</Words>
  <Characters>24137</Characters>
  <Application>Microsoft Office Word</Application>
  <DocSecurity>0</DocSecurity>
  <Lines>201</Lines>
  <Paragraphs>56</Paragraphs>
  <ScaleCrop>false</ScaleCrop>
  <HeadingPairs>
    <vt:vector size="2" baseType="variant">
      <vt:variant>
        <vt:lpstr>Titre</vt:lpstr>
      </vt:variant>
      <vt:variant>
        <vt:i4>1</vt:i4>
      </vt:variant>
    </vt:vector>
  </HeadingPairs>
  <TitlesOfParts>
    <vt:vector size="1" baseType="lpstr">
      <vt:lpstr/>
    </vt:vector>
  </TitlesOfParts>
  <Company>IReSP</Company>
  <LinksUpToDate>false</LinksUpToDate>
  <CharactersWithSpaces>28469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IReSP iresp</dc:creator>
  <cp:lastModifiedBy>Isabelle Raynaud</cp:lastModifiedBy>
  <cp:revision>9</cp:revision>
  <cp:lastPrinted>2018-07-16T11:27:00Z</cp:lastPrinted>
  <dcterms:created xsi:type="dcterms:W3CDTF">2018-07-25T15:28:00Z</dcterms:created>
  <dcterms:modified xsi:type="dcterms:W3CDTF">2018-09-18T13:22:00Z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0x0101003CA2CE2D156FC04E8A151DEE4D4A6F5F</vt:lpwstr>
  </property>
</Properties>
</file>